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4EC1A" w14:textId="77777777" w:rsidR="00C14515" w:rsidRPr="006F292A" w:rsidRDefault="00C14515" w:rsidP="00C14515">
      <w:pPr>
        <w:jc w:val="center"/>
        <w:rPr>
          <w:rFonts w:ascii="Arial Narrow" w:hAnsi="Arial Narrow"/>
          <w:sz w:val="20"/>
          <w:szCs w:val="20"/>
        </w:rPr>
      </w:pPr>
      <w:r w:rsidRPr="006F292A">
        <w:rPr>
          <w:rFonts w:ascii="Arial Narrow" w:hAnsi="Arial Narrow"/>
          <w:noProof/>
          <w:sz w:val="20"/>
          <w:szCs w:val="20"/>
          <w:lang w:eastAsia="pl-PL"/>
        </w:rPr>
        <w:drawing>
          <wp:inline distT="0" distB="0" distL="0" distR="0" wp14:anchorId="390F7CF8" wp14:editId="69E5A35F">
            <wp:extent cx="1086928" cy="108692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6928" cy="1086928"/>
                    </a:xfrm>
                    <a:prstGeom prst="rect">
                      <a:avLst/>
                    </a:prstGeom>
                    <a:noFill/>
                    <a:ln>
                      <a:noFill/>
                    </a:ln>
                  </pic:spPr>
                </pic:pic>
              </a:graphicData>
            </a:graphic>
          </wp:inline>
        </w:drawing>
      </w:r>
    </w:p>
    <w:p w14:paraId="59327823" w14:textId="755C6A0C" w:rsidR="00FA133B" w:rsidRPr="006F292A" w:rsidRDefault="00FA133B" w:rsidP="00C14515">
      <w:pPr>
        <w:jc w:val="center"/>
        <w:rPr>
          <w:rFonts w:ascii="Arial Narrow" w:hAnsi="Arial Narrow"/>
          <w:sz w:val="20"/>
          <w:szCs w:val="20"/>
        </w:rPr>
      </w:pPr>
    </w:p>
    <w:p w14:paraId="3C04D238" w14:textId="77777777" w:rsidR="006B78D8" w:rsidRPr="006B78D8" w:rsidRDefault="006B78D8" w:rsidP="006B78D8">
      <w:pPr>
        <w:pStyle w:val="Style7"/>
        <w:widowControl/>
        <w:rPr>
          <w:rStyle w:val="FontStyle15"/>
          <w:rFonts w:ascii="Arial Narrow" w:hAnsi="Arial Narrow"/>
        </w:rPr>
      </w:pPr>
      <w:r w:rsidRPr="006B78D8">
        <w:rPr>
          <w:rStyle w:val="FontStyle15"/>
          <w:rFonts w:ascii="Arial Narrow" w:hAnsi="Arial Narrow"/>
        </w:rPr>
        <w:t>Umowa sprzedaży nr…………….</w:t>
      </w:r>
    </w:p>
    <w:p w14:paraId="0037B6A1" w14:textId="77777777" w:rsidR="00FA133B" w:rsidRPr="006F292A" w:rsidRDefault="00FA133B" w:rsidP="00FA133B">
      <w:pPr>
        <w:rPr>
          <w:rFonts w:ascii="Arial Narrow" w:hAnsi="Arial Narrow"/>
          <w:sz w:val="20"/>
          <w:szCs w:val="20"/>
        </w:rPr>
      </w:pPr>
    </w:p>
    <w:p w14:paraId="7465DEC8" w14:textId="77777777" w:rsidR="00FA133B" w:rsidRPr="006F292A" w:rsidRDefault="00FA133B" w:rsidP="003E4FE9">
      <w:pPr>
        <w:pStyle w:val="Style4"/>
        <w:widowControl/>
        <w:tabs>
          <w:tab w:val="left" w:leader="dot" w:pos="7613"/>
        </w:tabs>
        <w:spacing w:line="240" w:lineRule="auto"/>
        <w:rPr>
          <w:rStyle w:val="FontStyle13"/>
          <w:rFonts w:ascii="Arial Narrow" w:hAnsi="Arial Narrow"/>
        </w:rPr>
      </w:pPr>
      <w:r w:rsidRPr="006F292A">
        <w:rPr>
          <w:rStyle w:val="FontStyle13"/>
          <w:rFonts w:ascii="Arial Narrow" w:hAnsi="Arial Narrow"/>
        </w:rPr>
        <w:t xml:space="preserve">Niniejsza umowa (dalej: </w:t>
      </w:r>
      <w:r w:rsidRPr="006F292A">
        <w:rPr>
          <w:rStyle w:val="FontStyle16"/>
          <w:rFonts w:ascii="Arial Narrow" w:hAnsi="Arial Narrow"/>
        </w:rPr>
        <w:t xml:space="preserve">„Umowa") </w:t>
      </w:r>
      <w:r w:rsidR="003E4FE9" w:rsidRPr="006F292A">
        <w:rPr>
          <w:rStyle w:val="FontStyle13"/>
          <w:rFonts w:ascii="Arial Narrow" w:hAnsi="Arial Narrow"/>
        </w:rPr>
        <w:t>została zawarta w dniu...............................</w:t>
      </w:r>
      <w:r w:rsidRPr="006F292A">
        <w:rPr>
          <w:rStyle w:val="FontStyle13"/>
          <w:rFonts w:ascii="Arial Narrow" w:hAnsi="Arial Narrow"/>
        </w:rPr>
        <w:t>roku we</w:t>
      </w:r>
      <w:r w:rsidR="003E4FE9" w:rsidRPr="006F292A">
        <w:rPr>
          <w:rStyle w:val="FontStyle13"/>
          <w:rFonts w:ascii="Arial Narrow" w:hAnsi="Arial Narrow"/>
        </w:rPr>
        <w:t xml:space="preserve"> </w:t>
      </w:r>
      <w:r w:rsidRPr="006F292A">
        <w:rPr>
          <w:rStyle w:val="FontStyle13"/>
          <w:rFonts w:ascii="Arial Narrow" w:hAnsi="Arial Narrow"/>
        </w:rPr>
        <w:t>Włocławku</w:t>
      </w:r>
      <w:r w:rsidR="00446198" w:rsidRPr="006F292A">
        <w:rPr>
          <w:rStyle w:val="FontStyle13"/>
          <w:rFonts w:ascii="Arial Narrow" w:hAnsi="Arial Narrow"/>
        </w:rPr>
        <w:t>,</w:t>
      </w:r>
      <w:r w:rsidRPr="006F292A">
        <w:rPr>
          <w:rStyle w:val="FontStyle13"/>
          <w:rFonts w:ascii="Arial Narrow" w:hAnsi="Arial Narrow"/>
        </w:rPr>
        <w:t xml:space="preserve"> pomiędzy:</w:t>
      </w:r>
    </w:p>
    <w:p w14:paraId="03208384" w14:textId="77777777" w:rsidR="00FA133B" w:rsidRPr="006F292A" w:rsidRDefault="00FA133B" w:rsidP="00FA133B">
      <w:pPr>
        <w:pStyle w:val="Style4"/>
        <w:widowControl/>
        <w:spacing w:line="240" w:lineRule="exact"/>
        <w:rPr>
          <w:rFonts w:ascii="Arial Narrow" w:hAnsi="Arial Narrow"/>
          <w:sz w:val="20"/>
          <w:szCs w:val="20"/>
        </w:rPr>
      </w:pPr>
    </w:p>
    <w:p w14:paraId="11620D30" w14:textId="77777777" w:rsidR="00FA133B" w:rsidRPr="006F292A" w:rsidRDefault="00FA133B" w:rsidP="00FA133B">
      <w:pPr>
        <w:pStyle w:val="Style4"/>
        <w:widowControl/>
        <w:spacing w:line="240" w:lineRule="exact"/>
        <w:rPr>
          <w:rFonts w:ascii="Arial Narrow" w:hAnsi="Arial Narrow"/>
          <w:sz w:val="20"/>
          <w:szCs w:val="20"/>
        </w:rPr>
      </w:pPr>
    </w:p>
    <w:p w14:paraId="74EBCADC" w14:textId="56404DA3" w:rsidR="00CE1F10" w:rsidRPr="006F292A" w:rsidRDefault="00CE1F10" w:rsidP="00CE1F10">
      <w:pPr>
        <w:spacing w:after="0" w:line="240" w:lineRule="auto"/>
        <w:jc w:val="both"/>
        <w:rPr>
          <w:rFonts w:ascii="Arial Narrow" w:hAnsi="Arial Narrow"/>
          <w:sz w:val="20"/>
          <w:szCs w:val="20"/>
        </w:rPr>
      </w:pPr>
      <w:r w:rsidRPr="006F292A">
        <w:rPr>
          <w:rFonts w:ascii="Arial Narrow" w:hAnsi="Arial Narrow"/>
          <w:b/>
          <w:sz w:val="20"/>
          <w:szCs w:val="20"/>
        </w:rPr>
        <w:t>ANWIL Spółka Akcyjna</w:t>
      </w:r>
      <w:r w:rsidRPr="006F292A">
        <w:rPr>
          <w:rFonts w:ascii="Arial Narrow" w:hAnsi="Arial Narrow"/>
          <w:sz w:val="20"/>
          <w:szCs w:val="20"/>
        </w:rPr>
        <w:t xml:space="preserve"> z siedzibą we Włocławku</w:t>
      </w:r>
      <w:r w:rsidR="0015024B">
        <w:rPr>
          <w:rFonts w:ascii="Arial Narrow" w:hAnsi="Arial Narrow"/>
          <w:sz w:val="20"/>
          <w:szCs w:val="20"/>
        </w:rPr>
        <w:t>,</w:t>
      </w:r>
      <w:r w:rsidRPr="006F292A">
        <w:rPr>
          <w:rFonts w:ascii="Arial Narrow" w:hAnsi="Arial Narrow"/>
          <w:sz w:val="20"/>
          <w:szCs w:val="20"/>
        </w:rPr>
        <w:t xml:space="preserve"> ul. Toruńsk</w:t>
      </w:r>
      <w:r w:rsidR="0015024B">
        <w:rPr>
          <w:rFonts w:ascii="Arial Narrow" w:hAnsi="Arial Narrow"/>
          <w:sz w:val="20"/>
          <w:szCs w:val="20"/>
        </w:rPr>
        <w:t>a</w:t>
      </w:r>
      <w:r w:rsidRPr="006F292A">
        <w:rPr>
          <w:rFonts w:ascii="Arial Narrow" w:hAnsi="Arial Narrow"/>
          <w:sz w:val="20"/>
          <w:szCs w:val="20"/>
        </w:rPr>
        <w:t xml:space="preserve"> 222, 87-805 Włocławek, wpisaną do rejestru przedsiębiorców Krajowego Rejestru Sądowego, prowadzonego przez Sąd Rejonowy w Toruniu, VII Wydział Gospodarczy Krajowego Rejestru Sądowego, pod nr KRS 0000015684, wysokość kapitału zakładowego 134 924 830 zł - wpłacony w całości, BDO: 000019504, NIP: 888-000-49-38 (VATUE PL8880004938), reprezentowaną przez:</w:t>
      </w:r>
    </w:p>
    <w:p w14:paraId="22415DE6" w14:textId="77777777" w:rsidR="00FA133B" w:rsidRPr="006F292A" w:rsidRDefault="00FA133B" w:rsidP="00FA133B">
      <w:pPr>
        <w:pStyle w:val="Style4"/>
        <w:widowControl/>
        <w:spacing w:before="29" w:line="250" w:lineRule="exact"/>
        <w:rPr>
          <w:rStyle w:val="FontStyle13"/>
          <w:rFonts w:ascii="Arial Narrow" w:hAnsi="Arial Narrow"/>
        </w:rPr>
      </w:pPr>
    </w:p>
    <w:p w14:paraId="40BC1201" w14:textId="77777777" w:rsidR="00FA133B" w:rsidRPr="006F292A" w:rsidRDefault="00FA133B" w:rsidP="00FA133B">
      <w:pPr>
        <w:pStyle w:val="Style3"/>
        <w:widowControl/>
        <w:spacing w:line="240" w:lineRule="exact"/>
        <w:ind w:left="821"/>
        <w:rPr>
          <w:rFonts w:ascii="Arial Narrow" w:hAnsi="Arial Narrow"/>
          <w:sz w:val="20"/>
          <w:szCs w:val="20"/>
        </w:rPr>
      </w:pPr>
    </w:p>
    <w:p w14:paraId="748E836B" w14:textId="004962BA" w:rsidR="00FA133B" w:rsidRPr="006F292A" w:rsidRDefault="00DF7292" w:rsidP="00DF7292">
      <w:pPr>
        <w:pStyle w:val="Style3"/>
        <w:widowControl/>
        <w:numPr>
          <w:ilvl w:val="0"/>
          <w:numId w:val="21"/>
        </w:numPr>
        <w:spacing w:before="29"/>
        <w:rPr>
          <w:rStyle w:val="FontStyle13"/>
          <w:rFonts w:ascii="Arial Narrow" w:hAnsi="Arial Narrow"/>
        </w:rPr>
      </w:pPr>
      <w:r w:rsidRPr="006F292A">
        <w:rPr>
          <w:rStyle w:val="FontStyle13"/>
          <w:rFonts w:ascii="Arial Narrow" w:hAnsi="Arial Narrow"/>
        </w:rPr>
        <w:t>…………………………</w:t>
      </w:r>
    </w:p>
    <w:p w14:paraId="05AF7EDA" w14:textId="33C88FAC" w:rsidR="00DF7292" w:rsidRPr="006F292A" w:rsidRDefault="00DF7292" w:rsidP="00DF7292">
      <w:pPr>
        <w:pStyle w:val="Style3"/>
        <w:widowControl/>
        <w:numPr>
          <w:ilvl w:val="0"/>
          <w:numId w:val="21"/>
        </w:numPr>
        <w:spacing w:before="29"/>
        <w:rPr>
          <w:rStyle w:val="FontStyle13"/>
          <w:rFonts w:ascii="Arial Narrow" w:hAnsi="Arial Narrow"/>
        </w:rPr>
      </w:pPr>
      <w:r w:rsidRPr="006F292A">
        <w:rPr>
          <w:rStyle w:val="FontStyle13"/>
          <w:rFonts w:ascii="Arial Narrow" w:hAnsi="Arial Narrow"/>
        </w:rPr>
        <w:t>…………………………</w:t>
      </w:r>
    </w:p>
    <w:p w14:paraId="1A5490DE" w14:textId="77777777" w:rsidR="00FA133B" w:rsidRPr="006F292A" w:rsidRDefault="00FA133B" w:rsidP="00FA133B">
      <w:pPr>
        <w:pStyle w:val="Style4"/>
        <w:widowControl/>
        <w:spacing w:line="240" w:lineRule="exact"/>
        <w:jc w:val="left"/>
        <w:rPr>
          <w:rFonts w:ascii="Arial Narrow" w:hAnsi="Arial Narrow"/>
          <w:sz w:val="20"/>
          <w:szCs w:val="20"/>
        </w:rPr>
      </w:pPr>
    </w:p>
    <w:p w14:paraId="394644D4" w14:textId="77777777" w:rsidR="00FA133B" w:rsidRPr="006F292A" w:rsidRDefault="00FA133B" w:rsidP="00FA133B">
      <w:pPr>
        <w:pStyle w:val="Style4"/>
        <w:widowControl/>
        <w:spacing w:before="38" w:line="240" w:lineRule="auto"/>
        <w:jc w:val="left"/>
        <w:rPr>
          <w:rStyle w:val="FontStyle13"/>
          <w:rFonts w:ascii="Arial Narrow" w:hAnsi="Arial Narrow"/>
        </w:rPr>
      </w:pPr>
      <w:r w:rsidRPr="006F292A">
        <w:rPr>
          <w:rStyle w:val="FontStyle13"/>
          <w:rFonts w:ascii="Arial Narrow" w:hAnsi="Arial Narrow"/>
        </w:rPr>
        <w:t>zwan</w:t>
      </w:r>
      <w:r w:rsidR="007E43EF" w:rsidRPr="006F292A">
        <w:rPr>
          <w:rStyle w:val="FontStyle13"/>
          <w:rFonts w:ascii="Arial Narrow" w:hAnsi="Arial Narrow"/>
        </w:rPr>
        <w:t>ą</w:t>
      </w:r>
      <w:r w:rsidRPr="006F292A">
        <w:rPr>
          <w:rStyle w:val="FontStyle13"/>
          <w:rFonts w:ascii="Arial Narrow" w:hAnsi="Arial Narrow"/>
        </w:rPr>
        <w:t xml:space="preserve"> dalej </w:t>
      </w:r>
      <w:r w:rsidRPr="006F292A">
        <w:rPr>
          <w:rStyle w:val="FontStyle13"/>
          <w:rFonts w:ascii="Arial Narrow" w:hAnsi="Arial Narrow"/>
          <w:b/>
        </w:rPr>
        <w:t>„Sprzedawcą</w:t>
      </w:r>
      <w:r w:rsidRPr="006F292A">
        <w:rPr>
          <w:rStyle w:val="FontStyle13"/>
          <w:rFonts w:ascii="Arial Narrow" w:hAnsi="Arial Narrow"/>
        </w:rPr>
        <w:t>", a w Załącznikach również „Zamawiającym",</w:t>
      </w:r>
    </w:p>
    <w:p w14:paraId="57CB4AFC" w14:textId="77777777" w:rsidR="00FA133B" w:rsidRPr="006F292A" w:rsidRDefault="00FA133B" w:rsidP="00FA133B">
      <w:pPr>
        <w:pStyle w:val="Style4"/>
        <w:widowControl/>
        <w:spacing w:line="240" w:lineRule="exact"/>
        <w:jc w:val="left"/>
        <w:rPr>
          <w:rFonts w:ascii="Arial Narrow" w:hAnsi="Arial Narrow"/>
          <w:sz w:val="20"/>
          <w:szCs w:val="20"/>
        </w:rPr>
      </w:pPr>
    </w:p>
    <w:p w14:paraId="2D089AD0" w14:textId="77777777" w:rsidR="00FA133B" w:rsidRPr="006F292A" w:rsidRDefault="00FA133B" w:rsidP="00FA133B">
      <w:pPr>
        <w:pStyle w:val="Style4"/>
        <w:widowControl/>
        <w:spacing w:before="14" w:line="250" w:lineRule="exact"/>
        <w:jc w:val="left"/>
        <w:rPr>
          <w:rStyle w:val="FontStyle13"/>
          <w:rFonts w:ascii="Arial Narrow" w:hAnsi="Arial Narrow"/>
        </w:rPr>
      </w:pPr>
      <w:r w:rsidRPr="006F292A">
        <w:rPr>
          <w:rStyle w:val="FontStyle13"/>
          <w:rFonts w:ascii="Arial Narrow" w:hAnsi="Arial Narrow"/>
        </w:rPr>
        <w:t>a</w:t>
      </w:r>
    </w:p>
    <w:p w14:paraId="3E27DB4E" w14:textId="77777777" w:rsidR="005C109F" w:rsidRPr="006F292A" w:rsidRDefault="005C109F" w:rsidP="00FA133B">
      <w:pPr>
        <w:pStyle w:val="Style4"/>
        <w:widowControl/>
        <w:spacing w:before="14" w:line="250" w:lineRule="exact"/>
        <w:jc w:val="left"/>
        <w:rPr>
          <w:rStyle w:val="FontStyle13"/>
          <w:rFonts w:ascii="Arial Narrow" w:hAnsi="Arial Narrow"/>
        </w:rPr>
      </w:pPr>
    </w:p>
    <w:p w14:paraId="1A150C97" w14:textId="32C75F26" w:rsidR="00FA133B" w:rsidRPr="006F292A" w:rsidRDefault="00A31B6A" w:rsidP="00FA133B">
      <w:pPr>
        <w:shd w:val="clear" w:color="auto" w:fill="FFFFFF"/>
        <w:ind w:right="5"/>
        <w:jc w:val="both"/>
        <w:rPr>
          <w:rFonts w:ascii="Arial Narrow" w:hAnsi="Arial Narrow"/>
          <w:sz w:val="20"/>
          <w:szCs w:val="20"/>
        </w:rPr>
      </w:pPr>
      <w:r w:rsidRPr="006F292A">
        <w:rPr>
          <w:rFonts w:ascii="Arial Narrow" w:hAnsi="Arial Narrow"/>
          <w:b/>
          <w:bCs/>
          <w:sz w:val="20"/>
          <w:szCs w:val="20"/>
        </w:rPr>
        <w:t>……………………………………………………………………………</w:t>
      </w:r>
    </w:p>
    <w:p w14:paraId="3490BABF" w14:textId="77777777" w:rsidR="00FA133B" w:rsidRPr="006F292A" w:rsidRDefault="00FA133B" w:rsidP="00FA133B">
      <w:pPr>
        <w:pStyle w:val="Style9"/>
        <w:widowControl/>
        <w:spacing w:line="240" w:lineRule="auto"/>
        <w:ind w:right="2362"/>
        <w:rPr>
          <w:rFonts w:ascii="Arial Narrow" w:hAnsi="Arial Narrow"/>
          <w:sz w:val="20"/>
          <w:szCs w:val="20"/>
        </w:rPr>
      </w:pPr>
    </w:p>
    <w:p w14:paraId="2F590C93" w14:textId="7A33E92F" w:rsidR="00FA133B" w:rsidRPr="006F292A" w:rsidRDefault="00FA133B" w:rsidP="00DF7292">
      <w:pPr>
        <w:pStyle w:val="Style9"/>
        <w:widowControl/>
        <w:spacing w:before="67" w:line="240" w:lineRule="auto"/>
        <w:ind w:right="-142"/>
        <w:rPr>
          <w:rStyle w:val="FontStyle13"/>
          <w:rFonts w:ascii="Arial Narrow" w:hAnsi="Arial Narrow"/>
        </w:rPr>
      </w:pPr>
      <w:r w:rsidRPr="006F292A">
        <w:rPr>
          <w:rStyle w:val="FontStyle13"/>
          <w:rFonts w:ascii="Arial Narrow" w:hAnsi="Arial Narrow"/>
        </w:rPr>
        <w:t xml:space="preserve">zwanym dalej </w:t>
      </w:r>
      <w:r w:rsidRPr="006F292A">
        <w:rPr>
          <w:rStyle w:val="FontStyle13"/>
          <w:rFonts w:ascii="Arial Narrow" w:hAnsi="Arial Narrow"/>
          <w:b/>
        </w:rPr>
        <w:t>„Kupującym"</w:t>
      </w:r>
      <w:r w:rsidRPr="006F292A">
        <w:rPr>
          <w:rStyle w:val="FontStyle13"/>
          <w:rFonts w:ascii="Arial Narrow" w:hAnsi="Arial Narrow"/>
        </w:rPr>
        <w:t>, a w Załącznikach również „Wykonawcą", zwanymi dalej łącznie</w:t>
      </w:r>
      <w:r w:rsidR="00DF7292" w:rsidRPr="006F292A">
        <w:rPr>
          <w:rStyle w:val="FontStyle13"/>
          <w:rFonts w:ascii="Arial Narrow" w:hAnsi="Arial Narrow"/>
        </w:rPr>
        <w:t xml:space="preserve"> </w:t>
      </w:r>
      <w:r w:rsidRPr="006F292A">
        <w:rPr>
          <w:rStyle w:val="FontStyle13"/>
          <w:rFonts w:ascii="Arial Narrow" w:hAnsi="Arial Narrow"/>
        </w:rPr>
        <w:t>Stronami lub każde z osobna Stroną.</w:t>
      </w:r>
    </w:p>
    <w:p w14:paraId="06443F6B" w14:textId="77777777" w:rsidR="00FA133B" w:rsidRPr="006F292A" w:rsidRDefault="00FA133B" w:rsidP="00FA133B">
      <w:pPr>
        <w:pStyle w:val="Style7"/>
        <w:widowControl/>
        <w:rPr>
          <w:rFonts w:ascii="Arial Narrow" w:hAnsi="Arial Narrow"/>
          <w:sz w:val="20"/>
          <w:szCs w:val="20"/>
        </w:rPr>
      </w:pPr>
    </w:p>
    <w:p w14:paraId="0341A173" w14:textId="77777777" w:rsidR="00FA133B" w:rsidRPr="006F292A" w:rsidRDefault="00FA133B" w:rsidP="00FA133B">
      <w:pPr>
        <w:pStyle w:val="Style7"/>
        <w:widowControl/>
        <w:spacing w:before="10"/>
        <w:rPr>
          <w:rStyle w:val="FontStyle16"/>
          <w:rFonts w:ascii="Arial Narrow" w:hAnsi="Arial Narrow"/>
        </w:rPr>
      </w:pPr>
    </w:p>
    <w:p w14:paraId="07DB6763" w14:textId="77777777" w:rsidR="00FA133B" w:rsidRPr="006F292A" w:rsidRDefault="00FA133B" w:rsidP="00FA133B">
      <w:pPr>
        <w:pStyle w:val="Style7"/>
        <w:widowControl/>
        <w:spacing w:before="10"/>
        <w:rPr>
          <w:rStyle w:val="FontStyle16"/>
          <w:rFonts w:ascii="Arial Narrow" w:hAnsi="Arial Narrow"/>
        </w:rPr>
      </w:pPr>
    </w:p>
    <w:p w14:paraId="0719F3B3" w14:textId="77777777" w:rsidR="00FA133B" w:rsidRPr="006F292A" w:rsidRDefault="00FA133B" w:rsidP="00FA133B">
      <w:pPr>
        <w:pStyle w:val="Style7"/>
        <w:widowControl/>
        <w:spacing w:before="10"/>
        <w:rPr>
          <w:rStyle w:val="FontStyle16"/>
          <w:rFonts w:ascii="Arial Narrow" w:hAnsi="Arial Narrow"/>
        </w:rPr>
      </w:pPr>
      <w:r w:rsidRPr="006F292A">
        <w:rPr>
          <w:rStyle w:val="FontStyle16"/>
          <w:rFonts w:ascii="Arial Narrow" w:hAnsi="Arial Narrow"/>
        </w:rPr>
        <w:t>§1</w:t>
      </w:r>
    </w:p>
    <w:p w14:paraId="09A6BD03" w14:textId="06FC70F9" w:rsidR="00FA133B" w:rsidRPr="006F292A" w:rsidRDefault="00FA133B" w:rsidP="00FA133B">
      <w:pPr>
        <w:pStyle w:val="Style7"/>
        <w:widowControl/>
        <w:ind w:left="3442"/>
        <w:jc w:val="both"/>
        <w:rPr>
          <w:rStyle w:val="FontStyle16"/>
          <w:rFonts w:ascii="Arial Narrow" w:hAnsi="Arial Narrow"/>
        </w:rPr>
      </w:pPr>
      <w:r w:rsidRPr="006F292A">
        <w:rPr>
          <w:rStyle w:val="FontStyle16"/>
          <w:rFonts w:ascii="Arial Narrow" w:hAnsi="Arial Narrow"/>
        </w:rPr>
        <w:t>PRZEDMIOT UMOWY</w:t>
      </w:r>
    </w:p>
    <w:p w14:paraId="5CADE000" w14:textId="77777777" w:rsidR="00FA133B" w:rsidRPr="006F292A" w:rsidRDefault="00FA133B" w:rsidP="00FA133B">
      <w:pPr>
        <w:pStyle w:val="Style4"/>
        <w:widowControl/>
        <w:spacing w:line="240" w:lineRule="exact"/>
        <w:jc w:val="left"/>
        <w:rPr>
          <w:rFonts w:ascii="Arial Narrow" w:hAnsi="Arial Narrow"/>
          <w:sz w:val="20"/>
          <w:szCs w:val="20"/>
        </w:rPr>
      </w:pPr>
    </w:p>
    <w:p w14:paraId="157756FB" w14:textId="77777777" w:rsidR="00FA133B" w:rsidRPr="006F292A" w:rsidRDefault="00FA133B" w:rsidP="00FA133B">
      <w:pPr>
        <w:pStyle w:val="Style4"/>
        <w:widowControl/>
        <w:spacing w:line="240" w:lineRule="exact"/>
        <w:jc w:val="left"/>
        <w:rPr>
          <w:rFonts w:ascii="Arial Narrow" w:hAnsi="Arial Narrow"/>
          <w:sz w:val="20"/>
          <w:szCs w:val="20"/>
        </w:rPr>
      </w:pPr>
    </w:p>
    <w:p w14:paraId="2ABA79AC" w14:textId="04F38B57" w:rsidR="00BD469A" w:rsidRPr="006F292A" w:rsidRDefault="00FA133B" w:rsidP="00F503C4">
      <w:pPr>
        <w:pStyle w:val="Style4"/>
        <w:widowControl/>
        <w:spacing w:before="29" w:line="240" w:lineRule="auto"/>
        <w:jc w:val="left"/>
        <w:rPr>
          <w:rStyle w:val="FontStyle13"/>
          <w:rFonts w:ascii="Arial Narrow" w:hAnsi="Arial Narrow"/>
        </w:rPr>
      </w:pPr>
      <w:r w:rsidRPr="006F292A">
        <w:rPr>
          <w:rStyle w:val="FontStyle13"/>
          <w:rFonts w:ascii="Arial Narrow" w:hAnsi="Arial Narrow"/>
        </w:rPr>
        <w:t xml:space="preserve">Przedmiotem Umowy jest sprzedaż przez Sprzedawcę </w:t>
      </w:r>
      <w:r w:rsidR="004E39C1">
        <w:rPr>
          <w:rStyle w:val="FontStyle13"/>
          <w:rFonts w:ascii="Arial Narrow" w:hAnsi="Arial Narrow"/>
        </w:rPr>
        <w:t>oraz przeniesienie prawa własności na rzecz</w:t>
      </w:r>
      <w:r w:rsidRPr="006F292A">
        <w:rPr>
          <w:rStyle w:val="FontStyle13"/>
          <w:rFonts w:ascii="Arial Narrow" w:hAnsi="Arial Narrow"/>
        </w:rPr>
        <w:t xml:space="preserve"> Kupujące</w:t>
      </w:r>
      <w:r w:rsidR="004E39C1">
        <w:rPr>
          <w:rStyle w:val="FontStyle13"/>
          <w:rFonts w:ascii="Arial Narrow" w:hAnsi="Arial Narrow"/>
        </w:rPr>
        <w:t>go</w:t>
      </w:r>
      <w:r w:rsidR="00CE1F10" w:rsidRPr="006F292A">
        <w:rPr>
          <w:rStyle w:val="FontStyle13"/>
          <w:rFonts w:ascii="Arial Narrow" w:hAnsi="Arial Narrow"/>
        </w:rPr>
        <w:t xml:space="preserve"> </w:t>
      </w:r>
      <w:r w:rsidR="00CE1F10" w:rsidRPr="006F292A">
        <w:rPr>
          <w:rFonts w:ascii="Arial Narrow" w:hAnsi="Arial Narrow"/>
          <w:sz w:val="20"/>
          <w:szCs w:val="20"/>
        </w:rPr>
        <w:t>towarów (</w:t>
      </w:r>
      <w:r w:rsidR="00CE1F10" w:rsidRPr="006F292A">
        <w:rPr>
          <w:rFonts w:ascii="Arial Narrow" w:hAnsi="Arial Narrow"/>
          <w:b/>
          <w:sz w:val="20"/>
          <w:szCs w:val="20"/>
        </w:rPr>
        <w:t>„Towary”</w:t>
      </w:r>
      <w:r w:rsidR="00CE1F10" w:rsidRPr="006F292A">
        <w:rPr>
          <w:rFonts w:ascii="Arial Narrow" w:hAnsi="Arial Narrow"/>
          <w:sz w:val="20"/>
          <w:szCs w:val="20"/>
        </w:rPr>
        <w:t>), określonych poniżej:</w:t>
      </w:r>
    </w:p>
    <w:p w14:paraId="20DCB8F5" w14:textId="77777777" w:rsidR="00CE1F10" w:rsidRPr="006F292A" w:rsidRDefault="00CE1F10" w:rsidP="00CE1F10">
      <w:pPr>
        <w:spacing w:after="0" w:line="240" w:lineRule="auto"/>
        <w:jc w:val="both"/>
        <w:rPr>
          <w:rFonts w:ascii="Arial Narrow" w:hAnsi="Arial Narrow"/>
          <w:sz w:val="20"/>
          <w:szCs w:val="20"/>
        </w:rPr>
      </w:pPr>
      <w:r w:rsidRPr="006F292A">
        <w:rPr>
          <w:rFonts w:ascii="Arial Narrow" w:hAnsi="Arial Narrow"/>
          <w:sz w:val="20"/>
          <w:szCs w:val="20"/>
        </w:rPr>
        <w:t xml:space="preserve">Rodzaj: </w:t>
      </w:r>
      <w:r w:rsidRPr="006F292A">
        <w:rPr>
          <w:rFonts w:ascii="Arial Narrow" w:hAnsi="Arial Narrow"/>
          <w:sz w:val="20"/>
          <w:szCs w:val="20"/>
        </w:rPr>
        <w:tab/>
        <w:t>……………………</w:t>
      </w:r>
    </w:p>
    <w:p w14:paraId="4EB043E7" w14:textId="77777777" w:rsidR="00CE1F10" w:rsidRPr="006F292A" w:rsidRDefault="00CE1F10" w:rsidP="00CE1F10">
      <w:pPr>
        <w:spacing w:after="0" w:line="240" w:lineRule="auto"/>
        <w:jc w:val="both"/>
        <w:rPr>
          <w:rFonts w:ascii="Arial Narrow" w:hAnsi="Arial Narrow"/>
          <w:sz w:val="20"/>
          <w:szCs w:val="20"/>
        </w:rPr>
      </w:pPr>
      <w:r w:rsidRPr="006F292A">
        <w:rPr>
          <w:rFonts w:ascii="Arial Narrow" w:hAnsi="Arial Narrow"/>
          <w:sz w:val="20"/>
          <w:szCs w:val="20"/>
        </w:rPr>
        <w:t xml:space="preserve">Ilość: </w:t>
      </w:r>
      <w:r w:rsidRPr="006F292A">
        <w:rPr>
          <w:rFonts w:ascii="Arial Narrow" w:hAnsi="Arial Narrow"/>
          <w:sz w:val="20"/>
          <w:szCs w:val="20"/>
        </w:rPr>
        <w:tab/>
        <w:t xml:space="preserve">……………………. </w:t>
      </w:r>
    </w:p>
    <w:p w14:paraId="28A007E2" w14:textId="78F04E9C" w:rsidR="00BD469A" w:rsidRPr="006F292A" w:rsidRDefault="00CE1F10" w:rsidP="006F292A">
      <w:pPr>
        <w:spacing w:after="0" w:line="240" w:lineRule="auto"/>
        <w:jc w:val="both"/>
        <w:rPr>
          <w:rStyle w:val="FontStyle13"/>
          <w:rFonts w:ascii="Arial Narrow" w:hAnsi="Arial Narrow" w:cstheme="minorBidi"/>
        </w:rPr>
      </w:pPr>
      <w:r w:rsidRPr="006F292A">
        <w:rPr>
          <w:rFonts w:ascii="Arial Narrow" w:hAnsi="Arial Narrow"/>
          <w:sz w:val="20"/>
          <w:szCs w:val="20"/>
        </w:rPr>
        <w:t xml:space="preserve">Cena: </w:t>
      </w:r>
      <w:r w:rsidRPr="006F292A">
        <w:rPr>
          <w:rFonts w:ascii="Arial Narrow" w:hAnsi="Arial Narrow"/>
          <w:sz w:val="20"/>
          <w:szCs w:val="20"/>
        </w:rPr>
        <w:tab/>
        <w:t>…………………….</w:t>
      </w:r>
    </w:p>
    <w:p w14:paraId="29BD1BEC" w14:textId="77777777" w:rsidR="00BD469A" w:rsidRPr="006F292A" w:rsidRDefault="00BD469A" w:rsidP="00F503C4">
      <w:pPr>
        <w:pStyle w:val="Style4"/>
        <w:widowControl/>
        <w:spacing w:before="29" w:line="240" w:lineRule="auto"/>
        <w:jc w:val="left"/>
        <w:rPr>
          <w:rStyle w:val="FontStyle13"/>
          <w:rFonts w:ascii="Arial Narrow" w:hAnsi="Arial Narrow"/>
        </w:rPr>
      </w:pPr>
    </w:p>
    <w:p w14:paraId="6A32F686" w14:textId="77777777" w:rsidR="00FA133B" w:rsidRPr="006F292A" w:rsidRDefault="00FA133B" w:rsidP="00495DF4">
      <w:pPr>
        <w:pStyle w:val="Style7"/>
        <w:widowControl/>
        <w:spacing w:before="48" w:line="276" w:lineRule="auto"/>
        <w:rPr>
          <w:rStyle w:val="FontStyle12"/>
          <w:rFonts w:ascii="Arial Narrow" w:hAnsi="Arial Narrow"/>
        </w:rPr>
      </w:pPr>
      <w:r w:rsidRPr="006F292A">
        <w:rPr>
          <w:rStyle w:val="FontStyle12"/>
          <w:rFonts w:ascii="Arial Narrow" w:hAnsi="Arial Narrow"/>
        </w:rPr>
        <w:t>§2</w:t>
      </w:r>
    </w:p>
    <w:p w14:paraId="40286937" w14:textId="77777777" w:rsidR="00FA133B" w:rsidRPr="006F292A" w:rsidRDefault="00FA133B" w:rsidP="00FA133B">
      <w:pPr>
        <w:pStyle w:val="Style7"/>
        <w:widowControl/>
        <w:spacing w:line="254" w:lineRule="exact"/>
        <w:rPr>
          <w:rStyle w:val="FontStyle12"/>
          <w:rFonts w:ascii="Arial Narrow" w:hAnsi="Arial Narrow"/>
        </w:rPr>
      </w:pPr>
      <w:r w:rsidRPr="006F292A">
        <w:rPr>
          <w:rStyle w:val="FontStyle12"/>
          <w:rFonts w:ascii="Arial Narrow" w:hAnsi="Arial Narrow"/>
        </w:rPr>
        <w:t>TERMINY</w:t>
      </w:r>
    </w:p>
    <w:p w14:paraId="69594A74" w14:textId="6DF9C058" w:rsidR="00FA133B" w:rsidRPr="006F292A" w:rsidRDefault="00FA133B" w:rsidP="00FA133B">
      <w:pPr>
        <w:pStyle w:val="Style4"/>
        <w:widowControl/>
        <w:spacing w:line="254" w:lineRule="exact"/>
        <w:rPr>
          <w:rStyle w:val="FontStyle13"/>
          <w:rFonts w:ascii="Arial Narrow" w:hAnsi="Arial Narrow"/>
        </w:rPr>
      </w:pPr>
      <w:r w:rsidRPr="006F292A">
        <w:rPr>
          <w:rStyle w:val="FontStyle13"/>
          <w:rFonts w:ascii="Arial Narrow" w:hAnsi="Arial Narrow"/>
        </w:rPr>
        <w:t>Dokładn</w:t>
      </w:r>
      <w:r w:rsidR="00F7149C" w:rsidRPr="006F292A">
        <w:rPr>
          <w:rStyle w:val="FontStyle13"/>
          <w:rFonts w:ascii="Arial Narrow" w:hAnsi="Arial Narrow"/>
        </w:rPr>
        <w:t>a</w:t>
      </w:r>
      <w:r w:rsidRPr="006F292A">
        <w:rPr>
          <w:rStyle w:val="FontStyle13"/>
          <w:rFonts w:ascii="Arial Narrow" w:hAnsi="Arial Narrow"/>
        </w:rPr>
        <w:t xml:space="preserve"> dat</w:t>
      </w:r>
      <w:r w:rsidR="005E1A10" w:rsidRPr="006F292A">
        <w:rPr>
          <w:rStyle w:val="FontStyle13"/>
          <w:rFonts w:ascii="Arial Narrow" w:hAnsi="Arial Narrow"/>
        </w:rPr>
        <w:t>a</w:t>
      </w:r>
      <w:r w:rsidRPr="006F292A">
        <w:rPr>
          <w:rStyle w:val="FontStyle13"/>
          <w:rFonts w:ascii="Arial Narrow" w:hAnsi="Arial Narrow"/>
        </w:rPr>
        <w:t xml:space="preserve"> odbioru Towar</w:t>
      </w:r>
      <w:r w:rsidR="00826F95" w:rsidRPr="006F292A">
        <w:rPr>
          <w:rStyle w:val="FontStyle13"/>
          <w:rFonts w:ascii="Arial Narrow" w:hAnsi="Arial Narrow"/>
        </w:rPr>
        <w:t>u</w:t>
      </w:r>
      <w:r w:rsidRPr="006F292A">
        <w:rPr>
          <w:rStyle w:val="FontStyle13"/>
          <w:rFonts w:ascii="Arial Narrow" w:hAnsi="Arial Narrow"/>
        </w:rPr>
        <w:t xml:space="preserve"> przez Kupującego i wskazanie osoby upoważnionej do odbioru Towar</w:t>
      </w:r>
      <w:r w:rsidR="005E1A10" w:rsidRPr="006F292A">
        <w:rPr>
          <w:rStyle w:val="FontStyle13"/>
          <w:rFonts w:ascii="Arial Narrow" w:hAnsi="Arial Narrow"/>
        </w:rPr>
        <w:t>u</w:t>
      </w:r>
      <w:r w:rsidRPr="006F292A">
        <w:rPr>
          <w:rStyle w:val="FontStyle13"/>
          <w:rFonts w:ascii="Arial Narrow" w:hAnsi="Arial Narrow"/>
        </w:rPr>
        <w:t xml:space="preserve"> w imieniu Kupującego</w:t>
      </w:r>
      <w:r w:rsidR="00446198" w:rsidRPr="006F292A">
        <w:rPr>
          <w:rStyle w:val="FontStyle13"/>
          <w:rFonts w:ascii="Arial Narrow" w:hAnsi="Arial Narrow"/>
        </w:rPr>
        <w:t>,</w:t>
      </w:r>
      <w:r w:rsidRPr="006F292A">
        <w:rPr>
          <w:rStyle w:val="FontStyle13"/>
          <w:rFonts w:ascii="Arial Narrow" w:hAnsi="Arial Narrow"/>
        </w:rPr>
        <w:t xml:space="preserve"> nastąpi poprzez przekazanie Sprzedawcy pisemnej informacji z wyprzedzeniem </w:t>
      </w:r>
      <w:r w:rsidR="007F113E" w:rsidRPr="006F292A">
        <w:rPr>
          <w:rStyle w:val="FontStyle13"/>
          <w:rFonts w:ascii="Arial Narrow" w:hAnsi="Arial Narrow"/>
        </w:rPr>
        <w:t>…</w:t>
      </w:r>
      <w:r w:rsidRPr="006F292A">
        <w:rPr>
          <w:rStyle w:val="FontStyle13"/>
          <w:rFonts w:ascii="Arial Narrow" w:hAnsi="Arial Narrow"/>
        </w:rPr>
        <w:t xml:space="preserve"> dni roboczych przed planowaną datą odbioru.</w:t>
      </w:r>
      <w:r w:rsidR="007F113E" w:rsidRPr="006F292A">
        <w:rPr>
          <w:rStyle w:val="FontStyle13"/>
          <w:rFonts w:ascii="Arial Narrow" w:hAnsi="Arial Narrow"/>
        </w:rPr>
        <w:t xml:space="preserve"> </w:t>
      </w:r>
      <w:r w:rsidR="007F113E" w:rsidRPr="006F292A">
        <w:rPr>
          <w:rFonts w:ascii="Arial Narrow" w:hAnsi="Arial Narrow"/>
          <w:sz w:val="20"/>
          <w:szCs w:val="20"/>
        </w:rPr>
        <w:t>Odbiór całości Towarów nastąpi do …………………………</w:t>
      </w:r>
    </w:p>
    <w:p w14:paraId="260A02D3" w14:textId="77777777" w:rsidR="00BD469A" w:rsidRPr="006F292A" w:rsidRDefault="00BD469A" w:rsidP="00FA133B">
      <w:pPr>
        <w:pStyle w:val="Style4"/>
        <w:widowControl/>
        <w:spacing w:line="254" w:lineRule="exact"/>
        <w:rPr>
          <w:rStyle w:val="FontStyle13"/>
          <w:rFonts w:ascii="Arial Narrow" w:hAnsi="Arial Narrow"/>
        </w:rPr>
      </w:pPr>
    </w:p>
    <w:p w14:paraId="513976CB" w14:textId="77777777" w:rsidR="00BD469A" w:rsidRPr="006F292A" w:rsidRDefault="00BD469A" w:rsidP="00FA133B">
      <w:pPr>
        <w:pStyle w:val="Style4"/>
        <w:widowControl/>
        <w:spacing w:line="254" w:lineRule="exact"/>
        <w:rPr>
          <w:rStyle w:val="FontStyle13"/>
          <w:rFonts w:ascii="Arial Narrow" w:hAnsi="Arial Narrow"/>
        </w:rPr>
      </w:pPr>
    </w:p>
    <w:p w14:paraId="218A3E6D" w14:textId="77777777" w:rsidR="00FA133B" w:rsidRPr="006F292A" w:rsidRDefault="00FA133B" w:rsidP="00495DF4">
      <w:pPr>
        <w:pStyle w:val="Style7"/>
        <w:widowControl/>
        <w:spacing w:before="53"/>
        <w:rPr>
          <w:rStyle w:val="FontStyle12"/>
          <w:rFonts w:ascii="Arial Narrow" w:hAnsi="Arial Narrow"/>
        </w:rPr>
      </w:pPr>
      <w:r w:rsidRPr="006F292A">
        <w:rPr>
          <w:rStyle w:val="FontStyle12"/>
          <w:rFonts w:ascii="Arial Narrow" w:hAnsi="Arial Narrow"/>
        </w:rPr>
        <w:t>§3</w:t>
      </w:r>
    </w:p>
    <w:p w14:paraId="4F899FDB" w14:textId="23F783A0" w:rsidR="00FA133B" w:rsidRPr="006F292A" w:rsidRDefault="005F2C86" w:rsidP="00FA133B">
      <w:pPr>
        <w:pStyle w:val="Style7"/>
        <w:widowControl/>
        <w:spacing w:line="250" w:lineRule="exact"/>
        <w:rPr>
          <w:rStyle w:val="FontStyle12"/>
          <w:rFonts w:ascii="Arial Narrow" w:hAnsi="Arial Narrow"/>
        </w:rPr>
      </w:pPr>
      <w:r>
        <w:rPr>
          <w:rStyle w:val="FontStyle12"/>
          <w:rFonts w:ascii="Arial Narrow" w:hAnsi="Arial Narrow"/>
        </w:rPr>
        <w:t>CENA</w:t>
      </w:r>
      <w:r w:rsidRPr="006F292A">
        <w:rPr>
          <w:rStyle w:val="FontStyle12"/>
          <w:rFonts w:ascii="Arial Narrow" w:hAnsi="Arial Narrow"/>
        </w:rPr>
        <w:t xml:space="preserve"> </w:t>
      </w:r>
      <w:r w:rsidR="00FA133B" w:rsidRPr="006F292A">
        <w:rPr>
          <w:rStyle w:val="FontStyle12"/>
          <w:rFonts w:ascii="Arial Narrow" w:hAnsi="Arial Narrow"/>
        </w:rPr>
        <w:t>I PŁATNOŚĆ</w:t>
      </w:r>
    </w:p>
    <w:p w14:paraId="6DC6809A" w14:textId="1ABC33E1" w:rsidR="00FA133B" w:rsidRPr="006F292A" w:rsidRDefault="00FA133B" w:rsidP="00FA133B">
      <w:pPr>
        <w:pStyle w:val="Style5"/>
        <w:widowControl/>
        <w:spacing w:line="250" w:lineRule="exact"/>
        <w:ind w:left="341"/>
        <w:jc w:val="both"/>
        <w:rPr>
          <w:rStyle w:val="FontStyle13"/>
          <w:rFonts w:ascii="Arial Narrow" w:hAnsi="Arial Narrow"/>
        </w:rPr>
      </w:pPr>
      <w:r w:rsidRPr="006F292A">
        <w:rPr>
          <w:rStyle w:val="FontStyle13"/>
          <w:rFonts w:ascii="Arial Narrow" w:hAnsi="Arial Narrow"/>
        </w:rPr>
        <w:lastRenderedPageBreak/>
        <w:t xml:space="preserve">1. </w:t>
      </w:r>
      <w:r w:rsidR="00D66F6E">
        <w:rPr>
          <w:rStyle w:val="FontStyle13"/>
          <w:rFonts w:ascii="Arial Narrow" w:hAnsi="Arial Narrow"/>
        </w:rPr>
        <w:tab/>
      </w:r>
      <w:r w:rsidRPr="006F292A">
        <w:rPr>
          <w:rStyle w:val="FontStyle13"/>
          <w:rFonts w:ascii="Arial Narrow" w:hAnsi="Arial Narrow"/>
        </w:rPr>
        <w:t xml:space="preserve">Za </w:t>
      </w:r>
      <w:r w:rsidR="00817D57">
        <w:rPr>
          <w:rStyle w:val="FontStyle13"/>
          <w:rFonts w:ascii="Arial Narrow" w:hAnsi="Arial Narrow"/>
        </w:rPr>
        <w:t>aktywa określone w §1</w:t>
      </w:r>
      <w:r w:rsidRPr="006F292A">
        <w:rPr>
          <w:rStyle w:val="FontStyle13"/>
          <w:rFonts w:ascii="Arial Narrow" w:hAnsi="Arial Narrow"/>
        </w:rPr>
        <w:t xml:space="preserve"> </w:t>
      </w:r>
      <w:r w:rsidR="00817D57">
        <w:rPr>
          <w:rStyle w:val="FontStyle13"/>
          <w:rFonts w:ascii="Arial Narrow" w:hAnsi="Arial Narrow"/>
        </w:rPr>
        <w:t>Kupujący zapłaci na rzecz Sprzedającego</w:t>
      </w:r>
      <w:r w:rsidR="00817D57" w:rsidRPr="006F292A">
        <w:rPr>
          <w:rStyle w:val="FontStyle13"/>
          <w:rFonts w:ascii="Arial Narrow" w:hAnsi="Arial Narrow"/>
        </w:rPr>
        <w:t xml:space="preserve"> </w:t>
      </w:r>
      <w:r w:rsidR="00817D57">
        <w:rPr>
          <w:rStyle w:val="FontStyle13"/>
          <w:rFonts w:ascii="Arial Narrow" w:hAnsi="Arial Narrow"/>
        </w:rPr>
        <w:t>Cenę</w:t>
      </w:r>
      <w:r w:rsidR="00817D57" w:rsidRPr="006F292A">
        <w:rPr>
          <w:rStyle w:val="FontStyle13"/>
          <w:rFonts w:ascii="Arial Narrow" w:hAnsi="Arial Narrow"/>
        </w:rPr>
        <w:t xml:space="preserve"> </w:t>
      </w:r>
      <w:r w:rsidRPr="006F292A">
        <w:rPr>
          <w:rStyle w:val="FontStyle13"/>
          <w:rFonts w:ascii="Arial Narrow" w:hAnsi="Arial Narrow"/>
        </w:rPr>
        <w:t xml:space="preserve">w łącznej kwocie </w:t>
      </w:r>
      <w:r w:rsidR="00CE1F10" w:rsidRPr="006F292A">
        <w:rPr>
          <w:rStyle w:val="FontStyle13"/>
          <w:rFonts w:ascii="Arial Narrow" w:hAnsi="Arial Narrow"/>
        </w:rPr>
        <w:t xml:space="preserve">……….. </w:t>
      </w:r>
      <w:r w:rsidR="001C235E" w:rsidRPr="006F292A">
        <w:rPr>
          <w:rStyle w:val="FontStyle13"/>
          <w:rFonts w:ascii="Arial Narrow" w:hAnsi="Arial Narrow"/>
        </w:rPr>
        <w:t>zł</w:t>
      </w:r>
      <w:r w:rsidRPr="006F292A">
        <w:rPr>
          <w:rStyle w:val="FontStyle13"/>
          <w:rFonts w:ascii="Arial Narrow" w:hAnsi="Arial Narrow"/>
        </w:rPr>
        <w:t xml:space="preserve"> (słownie: </w:t>
      </w:r>
      <w:r w:rsidR="00CE1F10" w:rsidRPr="006F292A">
        <w:rPr>
          <w:rStyle w:val="FontStyle13"/>
          <w:rFonts w:ascii="Arial Narrow" w:hAnsi="Arial Narrow"/>
        </w:rPr>
        <w:t>……………</w:t>
      </w:r>
      <w:r w:rsidRPr="006F292A">
        <w:rPr>
          <w:rStyle w:val="FontStyle13"/>
          <w:rFonts w:ascii="Arial Narrow" w:hAnsi="Arial Narrow"/>
        </w:rPr>
        <w:t>) netto (dalej: „</w:t>
      </w:r>
      <w:r w:rsidR="00817D57">
        <w:rPr>
          <w:rStyle w:val="FontStyle13"/>
          <w:rFonts w:ascii="Arial Narrow" w:hAnsi="Arial Narrow"/>
        </w:rPr>
        <w:t>Cena</w:t>
      </w:r>
      <w:r w:rsidRPr="006F292A">
        <w:rPr>
          <w:rStyle w:val="FontStyle13"/>
          <w:rFonts w:ascii="Arial Narrow" w:hAnsi="Arial Narrow"/>
        </w:rPr>
        <w:t>").</w:t>
      </w:r>
    </w:p>
    <w:p w14:paraId="7340914C" w14:textId="309704B2" w:rsidR="00FA133B" w:rsidRPr="006F292A" w:rsidRDefault="00FA133B" w:rsidP="00FA133B">
      <w:pPr>
        <w:pStyle w:val="Style8"/>
        <w:widowControl/>
        <w:numPr>
          <w:ilvl w:val="0"/>
          <w:numId w:val="2"/>
        </w:numPr>
        <w:tabs>
          <w:tab w:val="left" w:pos="360"/>
        </w:tabs>
        <w:spacing w:line="250" w:lineRule="exact"/>
        <w:ind w:left="360"/>
        <w:rPr>
          <w:rStyle w:val="FontStyle13"/>
          <w:rFonts w:ascii="Arial Narrow" w:hAnsi="Arial Narrow"/>
        </w:rPr>
      </w:pPr>
      <w:r w:rsidRPr="006F292A">
        <w:rPr>
          <w:rStyle w:val="FontStyle13"/>
          <w:rFonts w:ascii="Arial Narrow" w:hAnsi="Arial Narrow"/>
        </w:rPr>
        <w:t xml:space="preserve">Do </w:t>
      </w:r>
      <w:r w:rsidR="004E39C1">
        <w:rPr>
          <w:rStyle w:val="FontStyle13"/>
          <w:rFonts w:ascii="Arial Narrow" w:hAnsi="Arial Narrow"/>
        </w:rPr>
        <w:t>Ceny</w:t>
      </w:r>
      <w:r w:rsidRPr="006F292A">
        <w:rPr>
          <w:rStyle w:val="FontStyle13"/>
          <w:rFonts w:ascii="Arial Narrow" w:hAnsi="Arial Narrow"/>
        </w:rPr>
        <w:t xml:space="preserve"> zostanie doliczony podatek od towarów i usług (VAT) zgodnie z obowiązującymi przepisami.</w:t>
      </w:r>
    </w:p>
    <w:p w14:paraId="0F130C78" w14:textId="59D1E03E" w:rsidR="00FA133B" w:rsidRPr="006F292A" w:rsidRDefault="004E39C1" w:rsidP="00FA133B">
      <w:pPr>
        <w:pStyle w:val="Style8"/>
        <w:widowControl/>
        <w:numPr>
          <w:ilvl w:val="0"/>
          <w:numId w:val="2"/>
        </w:numPr>
        <w:tabs>
          <w:tab w:val="left" w:pos="360"/>
        </w:tabs>
        <w:spacing w:line="250" w:lineRule="exact"/>
        <w:ind w:left="360"/>
        <w:rPr>
          <w:rStyle w:val="FontStyle13"/>
          <w:rFonts w:ascii="Arial Narrow" w:hAnsi="Arial Narrow"/>
        </w:rPr>
      </w:pPr>
      <w:r>
        <w:rPr>
          <w:rStyle w:val="FontStyle13"/>
          <w:rFonts w:ascii="Arial Narrow" w:hAnsi="Arial Narrow"/>
        </w:rPr>
        <w:t>Cena</w:t>
      </w:r>
      <w:r w:rsidRPr="006F292A">
        <w:rPr>
          <w:rStyle w:val="FontStyle13"/>
          <w:rFonts w:ascii="Arial Narrow" w:hAnsi="Arial Narrow"/>
        </w:rPr>
        <w:t xml:space="preserve"> </w:t>
      </w:r>
      <w:r w:rsidR="00FA133B" w:rsidRPr="006F292A">
        <w:rPr>
          <w:rStyle w:val="FontStyle13"/>
          <w:rFonts w:ascii="Arial Narrow" w:hAnsi="Arial Narrow"/>
        </w:rPr>
        <w:t>będzie płatn</w:t>
      </w:r>
      <w:r>
        <w:rPr>
          <w:rStyle w:val="FontStyle13"/>
          <w:rFonts w:ascii="Arial Narrow" w:hAnsi="Arial Narrow"/>
        </w:rPr>
        <w:t>a</w:t>
      </w:r>
      <w:r w:rsidR="00FA133B" w:rsidRPr="006F292A">
        <w:rPr>
          <w:rStyle w:val="FontStyle13"/>
          <w:rFonts w:ascii="Arial Narrow" w:hAnsi="Arial Narrow"/>
        </w:rPr>
        <w:t xml:space="preserve"> przelewem na podstawie faktury</w:t>
      </w:r>
      <w:r w:rsidR="007F113E" w:rsidRPr="006F292A">
        <w:rPr>
          <w:rStyle w:val="FontStyle13"/>
          <w:rFonts w:ascii="Arial Narrow" w:hAnsi="Arial Narrow"/>
        </w:rPr>
        <w:t xml:space="preserve"> </w:t>
      </w:r>
      <w:r w:rsidR="005F0B58">
        <w:rPr>
          <w:rStyle w:val="FontStyle13"/>
          <w:rFonts w:ascii="Arial Narrow" w:hAnsi="Arial Narrow"/>
        </w:rPr>
        <w:t>zaliczkowej</w:t>
      </w:r>
      <w:r w:rsidR="007F113E" w:rsidRPr="006F292A">
        <w:rPr>
          <w:rStyle w:val="FontStyle13"/>
          <w:rFonts w:ascii="Arial Narrow" w:hAnsi="Arial Narrow"/>
        </w:rPr>
        <w:t xml:space="preserve"> </w:t>
      </w:r>
      <w:r w:rsidR="00FA133B" w:rsidRPr="006F292A">
        <w:rPr>
          <w:rStyle w:val="FontStyle13"/>
          <w:rFonts w:ascii="Arial Narrow" w:hAnsi="Arial Narrow"/>
        </w:rPr>
        <w:t xml:space="preserve">wystawionej przez Sprzedawcę, w terminie </w:t>
      </w:r>
      <w:r w:rsidR="007F113E" w:rsidRPr="006F292A">
        <w:rPr>
          <w:rStyle w:val="FontStyle13"/>
          <w:rFonts w:ascii="Arial Narrow" w:hAnsi="Arial Narrow"/>
        </w:rPr>
        <w:t>….</w:t>
      </w:r>
      <w:r w:rsidR="00FA133B" w:rsidRPr="006F292A">
        <w:rPr>
          <w:rStyle w:val="FontStyle13"/>
          <w:rFonts w:ascii="Arial Narrow" w:hAnsi="Arial Narrow"/>
        </w:rPr>
        <w:t xml:space="preserve"> dni od jej wystawienia, na podany w jej treści rachunek bankowy Sprzedawcy.</w:t>
      </w:r>
    </w:p>
    <w:p w14:paraId="68D214CF" w14:textId="77777777" w:rsidR="00FA133B" w:rsidRPr="006F292A" w:rsidRDefault="00FA133B" w:rsidP="00FA133B">
      <w:pPr>
        <w:pStyle w:val="Style8"/>
        <w:widowControl/>
        <w:numPr>
          <w:ilvl w:val="0"/>
          <w:numId w:val="2"/>
        </w:numPr>
        <w:tabs>
          <w:tab w:val="left" w:pos="360"/>
        </w:tabs>
        <w:spacing w:line="250" w:lineRule="exact"/>
        <w:ind w:firstLine="0"/>
        <w:jc w:val="left"/>
        <w:rPr>
          <w:rStyle w:val="FontStyle13"/>
          <w:rFonts w:ascii="Arial Narrow" w:hAnsi="Arial Narrow"/>
        </w:rPr>
      </w:pPr>
      <w:r w:rsidRPr="006F292A">
        <w:rPr>
          <w:rStyle w:val="FontStyle13"/>
          <w:rFonts w:ascii="Arial Narrow" w:hAnsi="Arial Narrow"/>
        </w:rPr>
        <w:t>Za datę zapłaty uznaje się dzień uznania rachunku bankowego Sprzedawcy.</w:t>
      </w:r>
    </w:p>
    <w:p w14:paraId="5E753266" w14:textId="77777777" w:rsidR="00FA133B" w:rsidRPr="006F292A" w:rsidRDefault="00FA133B" w:rsidP="00FA133B">
      <w:pPr>
        <w:pStyle w:val="Style8"/>
        <w:widowControl/>
        <w:numPr>
          <w:ilvl w:val="0"/>
          <w:numId w:val="2"/>
        </w:numPr>
        <w:tabs>
          <w:tab w:val="left" w:pos="360"/>
        </w:tabs>
        <w:spacing w:line="250" w:lineRule="exact"/>
        <w:ind w:firstLine="0"/>
        <w:jc w:val="left"/>
        <w:rPr>
          <w:rStyle w:val="FontStyle13"/>
          <w:rFonts w:ascii="Arial Narrow" w:hAnsi="Arial Narrow"/>
        </w:rPr>
      </w:pPr>
      <w:r w:rsidRPr="006F292A">
        <w:rPr>
          <w:rStyle w:val="FontStyle13"/>
          <w:rFonts w:ascii="Arial Narrow" w:hAnsi="Arial Narrow"/>
        </w:rPr>
        <w:t>Kupujący upoważnia Sprzedawcę do wystawiania faktur VAT bez podpisu Kupującego.</w:t>
      </w:r>
    </w:p>
    <w:p w14:paraId="511B4DCB" w14:textId="57989D63" w:rsidR="00FA133B" w:rsidRPr="006F292A" w:rsidRDefault="00FA133B" w:rsidP="00FA133B">
      <w:pPr>
        <w:pStyle w:val="Style8"/>
        <w:widowControl/>
        <w:numPr>
          <w:ilvl w:val="0"/>
          <w:numId w:val="3"/>
        </w:numPr>
        <w:tabs>
          <w:tab w:val="left" w:pos="350"/>
        </w:tabs>
        <w:spacing w:line="250" w:lineRule="exact"/>
        <w:ind w:left="350" w:hanging="350"/>
        <w:rPr>
          <w:rStyle w:val="FontStyle13"/>
          <w:rFonts w:ascii="Arial Narrow" w:hAnsi="Arial Narrow"/>
        </w:rPr>
      </w:pPr>
      <w:r w:rsidRPr="006F292A">
        <w:rPr>
          <w:rStyle w:val="FontStyle13"/>
          <w:rFonts w:ascii="Arial Narrow" w:hAnsi="Arial Narrow"/>
        </w:rPr>
        <w:t xml:space="preserve">Kupujący oświadcza, że jest czynnym podatnikiem podatku od towarów i usług (VAT) i posiada Numer Identyfikacji Podatkowej (NIP) </w:t>
      </w:r>
      <w:r w:rsidR="007F113E" w:rsidRPr="006F292A">
        <w:rPr>
          <w:rFonts w:ascii="Arial Narrow" w:hAnsi="Arial Narrow"/>
          <w:bCs/>
          <w:sz w:val="20"/>
          <w:szCs w:val="20"/>
        </w:rPr>
        <w:t>……………..</w:t>
      </w:r>
    </w:p>
    <w:p w14:paraId="1F843D50" w14:textId="77777777" w:rsidR="00FA133B" w:rsidRPr="006F292A" w:rsidRDefault="00FA133B" w:rsidP="00FA133B">
      <w:pPr>
        <w:pStyle w:val="Style8"/>
        <w:widowControl/>
        <w:numPr>
          <w:ilvl w:val="0"/>
          <w:numId w:val="3"/>
        </w:numPr>
        <w:tabs>
          <w:tab w:val="left" w:pos="350"/>
        </w:tabs>
        <w:spacing w:line="250" w:lineRule="exact"/>
        <w:ind w:left="350" w:hanging="350"/>
        <w:rPr>
          <w:rStyle w:val="FontStyle13"/>
          <w:rFonts w:ascii="Arial Narrow" w:hAnsi="Arial Narrow"/>
        </w:rPr>
      </w:pPr>
      <w:r w:rsidRPr="006F292A">
        <w:rPr>
          <w:rStyle w:val="FontStyle13"/>
          <w:rFonts w:ascii="Arial Narrow" w:hAnsi="Arial Narrow"/>
        </w:rPr>
        <w:t>Sprzedawca oświadcza, że jest czynnym podatnikiem podatku od towaru i usług (VAT) i posiada Numer Identyfikacji Podatkowej (NIP) 888-000-49-38.</w:t>
      </w:r>
    </w:p>
    <w:p w14:paraId="2F30F45D" w14:textId="77777777" w:rsidR="00FA133B" w:rsidRPr="006F292A" w:rsidRDefault="00FA133B" w:rsidP="00FA133B">
      <w:pPr>
        <w:pStyle w:val="Style8"/>
        <w:widowControl/>
        <w:numPr>
          <w:ilvl w:val="0"/>
          <w:numId w:val="3"/>
        </w:numPr>
        <w:tabs>
          <w:tab w:val="left" w:pos="350"/>
        </w:tabs>
        <w:spacing w:line="250" w:lineRule="exact"/>
        <w:ind w:left="350" w:hanging="350"/>
        <w:rPr>
          <w:rStyle w:val="FontStyle13"/>
          <w:rFonts w:ascii="Arial Narrow" w:hAnsi="Arial Narrow"/>
        </w:rPr>
      </w:pPr>
      <w:r w:rsidRPr="006F292A">
        <w:rPr>
          <w:rStyle w:val="FontStyle13"/>
          <w:rFonts w:ascii="Arial Narrow" w:hAnsi="Arial Narrow"/>
        </w:rPr>
        <w:t>Kupujący bez uprzedniej pisemnej zgody Sprzedawcy nie może dokonać przelewu wierzytelności wynikających z Umowy na osoby trzecie.</w:t>
      </w:r>
    </w:p>
    <w:p w14:paraId="2188BAD6" w14:textId="77777777" w:rsidR="00653E3F" w:rsidRPr="00653E3F" w:rsidRDefault="00653E3F" w:rsidP="00653E3F">
      <w:pPr>
        <w:pStyle w:val="Style8"/>
        <w:widowControl/>
        <w:numPr>
          <w:ilvl w:val="0"/>
          <w:numId w:val="3"/>
        </w:numPr>
        <w:tabs>
          <w:tab w:val="left" w:pos="350"/>
        </w:tabs>
        <w:spacing w:line="250" w:lineRule="exact"/>
        <w:ind w:left="350" w:hanging="350"/>
        <w:rPr>
          <w:rStyle w:val="FontStyle13"/>
          <w:rFonts w:ascii="Arial Narrow" w:hAnsi="Arial Narrow"/>
        </w:rPr>
      </w:pPr>
      <w:r w:rsidRPr="00653E3F">
        <w:rPr>
          <w:rStyle w:val="FontStyle13"/>
          <w:rFonts w:ascii="Arial Narrow" w:hAnsi="Arial Narrow"/>
        </w:rPr>
        <w:t>Wszelkie pozostałe płatności należne Sprzedawcy od Kupującego z tytułu Umowy, dla których w Umowie nie określono terminu płatności, płatne będą w terminie wskazanym w dokumencie będącym podstawą zapłaty, przy czym termin ten nie może być dłuższy niż 30 dni daty wystawienia dokumentu. Należności płatne są na rachunek bankowy Sprzedawcy wskazany na dokumencie będącym podstawą zapłaty</w:t>
      </w:r>
      <w:r>
        <w:rPr>
          <w:rStyle w:val="FontStyle13"/>
          <w:rFonts w:ascii="Arial Narrow" w:hAnsi="Arial Narrow"/>
        </w:rPr>
        <w:t>.</w:t>
      </w:r>
    </w:p>
    <w:p w14:paraId="041B6683" w14:textId="77777777" w:rsidR="00FA133B" w:rsidRPr="006F292A" w:rsidRDefault="00FA133B" w:rsidP="00FA133B">
      <w:pPr>
        <w:pStyle w:val="Style7"/>
        <w:widowControl/>
        <w:spacing w:line="240" w:lineRule="exact"/>
        <w:rPr>
          <w:rFonts w:ascii="Arial Narrow" w:hAnsi="Arial Narrow"/>
          <w:sz w:val="20"/>
          <w:szCs w:val="20"/>
        </w:rPr>
      </w:pPr>
    </w:p>
    <w:p w14:paraId="2A385116" w14:textId="77777777" w:rsidR="00B412AD" w:rsidRPr="006F292A" w:rsidRDefault="00B412AD" w:rsidP="00FA133B">
      <w:pPr>
        <w:pStyle w:val="Style7"/>
        <w:widowControl/>
        <w:spacing w:before="53"/>
        <w:rPr>
          <w:rStyle w:val="FontStyle12"/>
          <w:rFonts w:ascii="Arial Narrow" w:hAnsi="Arial Narrow"/>
        </w:rPr>
      </w:pPr>
    </w:p>
    <w:p w14:paraId="4D8B73E3" w14:textId="77777777" w:rsidR="00FA133B" w:rsidRPr="006F292A" w:rsidRDefault="00FA133B" w:rsidP="00FA133B">
      <w:pPr>
        <w:pStyle w:val="Style7"/>
        <w:widowControl/>
        <w:spacing w:before="53"/>
        <w:rPr>
          <w:rStyle w:val="FontStyle12"/>
          <w:rFonts w:ascii="Arial Narrow" w:hAnsi="Arial Narrow"/>
        </w:rPr>
      </w:pPr>
      <w:r w:rsidRPr="006F292A">
        <w:rPr>
          <w:rStyle w:val="FontStyle12"/>
          <w:rFonts w:ascii="Arial Narrow" w:hAnsi="Arial Narrow"/>
        </w:rPr>
        <w:t>§4</w:t>
      </w:r>
    </w:p>
    <w:p w14:paraId="79E99C76" w14:textId="77777777" w:rsidR="00FA133B" w:rsidRPr="006F292A" w:rsidRDefault="00FA133B" w:rsidP="00FA133B">
      <w:pPr>
        <w:pStyle w:val="Style7"/>
        <w:widowControl/>
        <w:spacing w:line="250" w:lineRule="exact"/>
        <w:rPr>
          <w:rStyle w:val="FontStyle12"/>
          <w:rFonts w:ascii="Arial Narrow" w:hAnsi="Arial Narrow"/>
        </w:rPr>
      </w:pPr>
      <w:r w:rsidRPr="006F292A">
        <w:rPr>
          <w:rStyle w:val="FontStyle12"/>
          <w:rFonts w:ascii="Arial Narrow" w:hAnsi="Arial Narrow"/>
        </w:rPr>
        <w:t>ZOBOWIĄZANIA KUPUJĄCEGO</w:t>
      </w:r>
    </w:p>
    <w:p w14:paraId="12244245" w14:textId="6403BF8A" w:rsidR="00F04A90" w:rsidRPr="006F292A" w:rsidRDefault="00FA133B" w:rsidP="00F04A90">
      <w:pPr>
        <w:pStyle w:val="Style8"/>
        <w:widowControl/>
        <w:numPr>
          <w:ilvl w:val="0"/>
          <w:numId w:val="4"/>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 xml:space="preserve">Kupujący zobowiązany jest do realizacji odbioru Towarów </w:t>
      </w:r>
      <w:r w:rsidR="00817D57">
        <w:rPr>
          <w:rStyle w:val="FontStyle13"/>
          <w:rFonts w:ascii="Arial Narrow" w:hAnsi="Arial Narrow"/>
        </w:rPr>
        <w:t>w miejscu wskazanym przez Sprzedawcę</w:t>
      </w:r>
      <w:r w:rsidR="005F32C2">
        <w:rPr>
          <w:rStyle w:val="FontStyle13"/>
          <w:rFonts w:ascii="Arial Narrow" w:hAnsi="Arial Narrow"/>
        </w:rPr>
        <w:t xml:space="preserve"> w ust. 4 poniżej</w:t>
      </w:r>
      <w:r w:rsidRPr="006F292A">
        <w:rPr>
          <w:rStyle w:val="FontStyle13"/>
          <w:rFonts w:ascii="Arial Narrow" w:hAnsi="Arial Narrow"/>
        </w:rPr>
        <w:t xml:space="preserve"> z należytą starannością</w:t>
      </w:r>
      <w:r w:rsidR="00446198" w:rsidRPr="006F292A">
        <w:rPr>
          <w:rStyle w:val="FontStyle13"/>
          <w:rFonts w:ascii="Arial Narrow" w:hAnsi="Arial Narrow"/>
        </w:rPr>
        <w:t>,</w:t>
      </w:r>
      <w:r w:rsidRPr="006F292A">
        <w:rPr>
          <w:rStyle w:val="FontStyle13"/>
          <w:rFonts w:ascii="Arial Narrow" w:hAnsi="Arial Narrow"/>
        </w:rPr>
        <w:t xml:space="preserve"> jakiej można oczekiwać od podmiotu profesjonalnie zajmującego się tego rodzaju działalnością, zgodnie z aktualną wiedzą, kwalifikacjami oraz obowiązującymi przepisami prawa</w:t>
      </w:r>
      <w:r w:rsidR="00F04A90" w:rsidRPr="006F292A">
        <w:rPr>
          <w:rStyle w:val="FontStyle13"/>
          <w:rFonts w:ascii="Arial Narrow" w:hAnsi="Arial Narrow"/>
        </w:rPr>
        <w:t>.</w:t>
      </w:r>
    </w:p>
    <w:p w14:paraId="140F1E05" w14:textId="5C280BFC" w:rsidR="00F04A90" w:rsidRPr="006F292A" w:rsidRDefault="00FA133B" w:rsidP="00F04A90">
      <w:pPr>
        <w:pStyle w:val="Style8"/>
        <w:widowControl/>
        <w:numPr>
          <w:ilvl w:val="0"/>
          <w:numId w:val="4"/>
        </w:numPr>
        <w:tabs>
          <w:tab w:val="left" w:pos="350"/>
        </w:tabs>
        <w:spacing w:line="250" w:lineRule="exact"/>
        <w:ind w:left="355" w:hanging="355"/>
        <w:rPr>
          <w:rStyle w:val="FontStyle13"/>
          <w:rFonts w:ascii="Arial Narrow" w:hAnsi="Arial Narrow"/>
        </w:rPr>
      </w:pPr>
      <w:r w:rsidRPr="006F292A">
        <w:rPr>
          <w:rStyle w:val="FontStyle13"/>
          <w:rFonts w:ascii="Arial Narrow" w:hAnsi="Arial Narrow"/>
        </w:rPr>
        <w:t>Wydanie Towar</w:t>
      </w:r>
      <w:r w:rsidR="00446198" w:rsidRPr="006F292A">
        <w:rPr>
          <w:rStyle w:val="FontStyle13"/>
          <w:rFonts w:ascii="Arial Narrow" w:hAnsi="Arial Narrow"/>
        </w:rPr>
        <w:t>u</w:t>
      </w:r>
      <w:r w:rsidRPr="006F292A">
        <w:rPr>
          <w:rStyle w:val="FontStyle13"/>
          <w:rFonts w:ascii="Arial Narrow" w:hAnsi="Arial Narrow"/>
        </w:rPr>
        <w:t xml:space="preserve"> Kupującemu przez Sprzedawcę nastąpi po zapłac</w:t>
      </w:r>
      <w:r w:rsidR="00446198" w:rsidRPr="006F292A">
        <w:rPr>
          <w:rStyle w:val="FontStyle13"/>
          <w:rFonts w:ascii="Arial Narrow" w:hAnsi="Arial Narrow"/>
        </w:rPr>
        <w:t>ie</w:t>
      </w:r>
      <w:r w:rsidRPr="006F292A">
        <w:rPr>
          <w:rStyle w:val="FontStyle13"/>
          <w:rFonts w:ascii="Arial Narrow" w:hAnsi="Arial Narrow"/>
        </w:rPr>
        <w:t xml:space="preserve"> przez Kupującego </w:t>
      </w:r>
      <w:r w:rsidR="00091C22">
        <w:rPr>
          <w:rStyle w:val="FontStyle13"/>
          <w:rFonts w:ascii="Arial Narrow" w:hAnsi="Arial Narrow"/>
        </w:rPr>
        <w:t>Ceny</w:t>
      </w:r>
      <w:r w:rsidR="00091C22" w:rsidRPr="006F292A">
        <w:rPr>
          <w:rStyle w:val="FontStyle13"/>
          <w:rFonts w:ascii="Arial Narrow" w:hAnsi="Arial Narrow"/>
        </w:rPr>
        <w:t xml:space="preserve"> </w:t>
      </w:r>
      <w:r w:rsidRPr="006F292A">
        <w:rPr>
          <w:rStyle w:val="FontStyle13"/>
          <w:rFonts w:ascii="Arial Narrow" w:hAnsi="Arial Narrow"/>
        </w:rPr>
        <w:t>zgodnie</w:t>
      </w:r>
      <w:r w:rsidR="00446198" w:rsidRPr="006F292A">
        <w:rPr>
          <w:rStyle w:val="FontStyle13"/>
          <w:rFonts w:ascii="Arial Narrow" w:hAnsi="Arial Narrow"/>
        </w:rPr>
        <w:t xml:space="preserve"> </w:t>
      </w:r>
      <w:r w:rsidRPr="006F292A">
        <w:rPr>
          <w:rStyle w:val="FontStyle13"/>
          <w:rFonts w:ascii="Arial Narrow" w:hAnsi="Arial Narrow"/>
        </w:rPr>
        <w:t>z</w:t>
      </w:r>
      <w:r w:rsidR="00446198" w:rsidRPr="006F292A">
        <w:rPr>
          <w:rStyle w:val="FontStyle13"/>
          <w:rFonts w:ascii="Arial Narrow" w:hAnsi="Arial Narrow"/>
        </w:rPr>
        <w:t xml:space="preserve"> </w:t>
      </w:r>
      <w:r w:rsidRPr="006F292A">
        <w:rPr>
          <w:rStyle w:val="FontStyle13"/>
          <w:rFonts w:ascii="Arial Narrow" w:hAnsi="Arial Narrow"/>
        </w:rPr>
        <w:t>§ 3</w:t>
      </w:r>
      <w:r w:rsidR="00C92AC3" w:rsidRPr="006F292A">
        <w:rPr>
          <w:rStyle w:val="FontStyle13"/>
          <w:rFonts w:ascii="Arial Narrow" w:hAnsi="Arial Narrow"/>
        </w:rPr>
        <w:t xml:space="preserve"> Umowy</w:t>
      </w:r>
      <w:r w:rsidRPr="006F292A">
        <w:rPr>
          <w:rStyle w:val="FontStyle13"/>
          <w:rFonts w:ascii="Arial Narrow" w:hAnsi="Arial Narrow"/>
        </w:rPr>
        <w:t xml:space="preserve"> i okazaniu Sprzedawcy pisemnego upoważnienia do odbioru Towar</w:t>
      </w:r>
      <w:r w:rsidR="00446198" w:rsidRPr="006F292A">
        <w:rPr>
          <w:rStyle w:val="FontStyle13"/>
          <w:rFonts w:ascii="Arial Narrow" w:hAnsi="Arial Narrow"/>
        </w:rPr>
        <w:t>u</w:t>
      </w:r>
      <w:r w:rsidRPr="006F292A">
        <w:rPr>
          <w:rStyle w:val="FontStyle13"/>
          <w:rFonts w:ascii="Arial Narrow" w:hAnsi="Arial Narrow"/>
        </w:rPr>
        <w:t xml:space="preserve"> w imieniu Kupującego, przy czym kopia tego upoważnienia pozostanie u Sprzedawcy.</w:t>
      </w:r>
    </w:p>
    <w:p w14:paraId="22FF6E33" w14:textId="1025E95A" w:rsidR="00FA133B" w:rsidRPr="006F292A" w:rsidRDefault="00FA133B" w:rsidP="00F04A90">
      <w:pPr>
        <w:pStyle w:val="Style8"/>
        <w:widowControl/>
        <w:numPr>
          <w:ilvl w:val="0"/>
          <w:numId w:val="4"/>
        </w:numPr>
        <w:tabs>
          <w:tab w:val="left" w:pos="370"/>
        </w:tabs>
        <w:spacing w:line="250" w:lineRule="exact"/>
        <w:ind w:left="355" w:hanging="355"/>
        <w:rPr>
          <w:rStyle w:val="FontStyle13"/>
          <w:rFonts w:ascii="Arial Narrow" w:hAnsi="Arial Narrow"/>
        </w:rPr>
      </w:pPr>
      <w:r w:rsidRPr="006F292A">
        <w:rPr>
          <w:rStyle w:val="FontStyle13"/>
          <w:rFonts w:ascii="Arial Narrow" w:hAnsi="Arial Narrow"/>
        </w:rPr>
        <w:t xml:space="preserve">Kupujący jest zobowiązany do pełnego pokrycia szkód wyrządzonych w związku z realizacją </w:t>
      </w:r>
      <w:r w:rsidR="00091C22">
        <w:rPr>
          <w:rStyle w:val="FontStyle13"/>
          <w:rFonts w:ascii="Arial Narrow" w:hAnsi="Arial Narrow"/>
        </w:rPr>
        <w:t>swoich obowiązków wynikających</w:t>
      </w:r>
      <w:r w:rsidRPr="006F292A">
        <w:rPr>
          <w:rStyle w:val="FontStyle13"/>
          <w:rFonts w:ascii="Arial Narrow" w:hAnsi="Arial Narrow"/>
        </w:rPr>
        <w:t xml:space="preserve"> Umowy. Szkody, które można naprawić poprzez przywrócenie stanu poprzedniego Kupujący naprawi w </w:t>
      </w:r>
      <w:r w:rsidR="00091C22" w:rsidRPr="006F292A">
        <w:rPr>
          <w:rStyle w:val="FontStyle13"/>
          <w:rFonts w:ascii="Arial Narrow" w:hAnsi="Arial Narrow"/>
        </w:rPr>
        <w:t>terminie</w:t>
      </w:r>
      <w:r w:rsidRPr="006F292A">
        <w:rPr>
          <w:rStyle w:val="FontStyle13"/>
          <w:rFonts w:ascii="Arial Narrow" w:hAnsi="Arial Narrow"/>
        </w:rPr>
        <w:t xml:space="preserve"> uzgodnionym przez Strony </w:t>
      </w:r>
      <w:r w:rsidR="00091C22">
        <w:rPr>
          <w:rStyle w:val="FontStyle13"/>
          <w:rFonts w:ascii="Arial Narrow" w:hAnsi="Arial Narrow"/>
        </w:rPr>
        <w:t>w formie</w:t>
      </w:r>
      <w:r w:rsidR="00091C22" w:rsidRPr="006F292A">
        <w:rPr>
          <w:rStyle w:val="FontStyle13"/>
          <w:rFonts w:ascii="Arial Narrow" w:hAnsi="Arial Narrow"/>
        </w:rPr>
        <w:t xml:space="preserve"> </w:t>
      </w:r>
      <w:r w:rsidRPr="006F292A">
        <w:rPr>
          <w:rStyle w:val="FontStyle13"/>
          <w:rFonts w:ascii="Arial Narrow" w:hAnsi="Arial Narrow"/>
        </w:rPr>
        <w:t>pi</w:t>
      </w:r>
      <w:r w:rsidR="00091C22">
        <w:rPr>
          <w:rStyle w:val="FontStyle13"/>
          <w:rFonts w:ascii="Arial Narrow" w:hAnsi="Arial Narrow"/>
        </w:rPr>
        <w:t>se</w:t>
      </w:r>
      <w:r w:rsidRPr="006F292A">
        <w:rPr>
          <w:rStyle w:val="FontStyle13"/>
          <w:rFonts w:ascii="Arial Narrow" w:hAnsi="Arial Narrow"/>
        </w:rPr>
        <w:t>m</w:t>
      </w:r>
      <w:r w:rsidR="00091C22">
        <w:rPr>
          <w:rStyle w:val="FontStyle13"/>
          <w:rFonts w:ascii="Arial Narrow" w:hAnsi="Arial Narrow"/>
        </w:rPr>
        <w:t>n</w:t>
      </w:r>
      <w:r w:rsidRPr="006F292A">
        <w:rPr>
          <w:rStyle w:val="FontStyle13"/>
          <w:rFonts w:ascii="Arial Narrow" w:hAnsi="Arial Narrow"/>
        </w:rPr>
        <w:t>e</w:t>
      </w:r>
      <w:r w:rsidR="00091C22">
        <w:rPr>
          <w:rStyle w:val="FontStyle13"/>
          <w:rFonts w:ascii="Arial Narrow" w:hAnsi="Arial Narrow"/>
        </w:rPr>
        <w:t>j, pod rygorem nieważności</w:t>
      </w:r>
      <w:r w:rsidRPr="006F292A">
        <w:rPr>
          <w:rStyle w:val="FontStyle13"/>
          <w:rFonts w:ascii="Arial Narrow" w:hAnsi="Arial Narrow"/>
        </w:rPr>
        <w:t>. Jeżeli Strony w ciągu siedmiu (7) dni od</w:t>
      </w:r>
      <w:r w:rsidR="0030587F">
        <w:rPr>
          <w:rStyle w:val="FontStyle13"/>
          <w:rFonts w:ascii="Arial Narrow" w:hAnsi="Arial Narrow"/>
        </w:rPr>
        <w:t xml:space="preserve"> dnia</w:t>
      </w:r>
      <w:r w:rsidRPr="006F292A">
        <w:rPr>
          <w:rStyle w:val="FontStyle13"/>
          <w:rFonts w:ascii="Arial Narrow" w:hAnsi="Arial Narrow"/>
        </w:rPr>
        <w:t xml:space="preserve"> złożenia żądania przez Sprzedawcę nie uzgodnią na piśmie terminu naprawienia szkody, Sprzedawca ma prawo sam wyznaczyć ten termin. W przypadku </w:t>
      </w:r>
      <w:r w:rsidR="0030587F">
        <w:rPr>
          <w:rStyle w:val="FontStyle13"/>
          <w:rFonts w:ascii="Arial Narrow" w:hAnsi="Arial Narrow"/>
        </w:rPr>
        <w:t>braku</w:t>
      </w:r>
      <w:r w:rsidRPr="006F292A">
        <w:rPr>
          <w:rStyle w:val="FontStyle13"/>
          <w:rFonts w:ascii="Arial Narrow" w:hAnsi="Arial Narrow"/>
        </w:rPr>
        <w:t xml:space="preserve"> naprawienia powyższych szkód przez Kupującego w żądanym terminie, Sprzedawca ma prawo do ich naprawienia na koszt i niebezpieczeństwo Kupującego oraz obciążenia Kupującego kosztami tego wykonania zastępczego, na podstawie noty obciążeniowej, płatnej w terminie trzydziestu (30) dni od dnia jej wystawienia przez Sprzedawcę</w:t>
      </w:r>
      <w:r w:rsidR="00653E3F" w:rsidRPr="00653E3F">
        <w:rPr>
          <w:rStyle w:val="FontStyle13"/>
          <w:rFonts w:ascii="Arial Narrow" w:hAnsi="Arial Narrow"/>
        </w:rPr>
        <w:t>, na podany w jej treści rachunek bankowy Sprzedawcy</w:t>
      </w:r>
      <w:r w:rsidRPr="006F292A">
        <w:rPr>
          <w:rStyle w:val="FontStyle13"/>
          <w:rFonts w:ascii="Arial Narrow" w:hAnsi="Arial Narrow"/>
        </w:rPr>
        <w:t>.</w:t>
      </w:r>
      <w:r w:rsidR="00F04A90" w:rsidRPr="006F292A">
        <w:rPr>
          <w:rStyle w:val="FontStyle13"/>
          <w:rFonts w:ascii="Arial Narrow" w:hAnsi="Arial Narrow"/>
        </w:rPr>
        <w:t xml:space="preserve"> </w:t>
      </w:r>
    </w:p>
    <w:p w14:paraId="3C335FD6" w14:textId="243BCCAD" w:rsidR="002F4570" w:rsidRPr="006F292A" w:rsidRDefault="002F4570" w:rsidP="002F4570">
      <w:pPr>
        <w:pStyle w:val="Style8"/>
        <w:widowControl/>
        <w:numPr>
          <w:ilvl w:val="0"/>
          <w:numId w:val="4"/>
        </w:numPr>
        <w:tabs>
          <w:tab w:val="left" w:pos="370"/>
        </w:tabs>
        <w:spacing w:line="250" w:lineRule="exact"/>
        <w:ind w:left="370" w:hanging="370"/>
        <w:jc w:val="left"/>
        <w:rPr>
          <w:rStyle w:val="FontStyle13"/>
          <w:rFonts w:ascii="Arial Narrow" w:hAnsi="Arial Narrow"/>
        </w:rPr>
      </w:pPr>
      <w:r w:rsidRPr="006F292A">
        <w:rPr>
          <w:rStyle w:val="FontStyle13"/>
          <w:rFonts w:ascii="Arial Narrow" w:hAnsi="Arial Narrow"/>
        </w:rPr>
        <w:t xml:space="preserve">Strony uzgadniają, że Towar zostanie przekazany Kupującemu </w:t>
      </w:r>
      <w:r w:rsidR="008F60D6">
        <w:rPr>
          <w:rStyle w:val="FontStyle13"/>
          <w:rFonts w:ascii="Arial Narrow" w:hAnsi="Arial Narrow"/>
        </w:rPr>
        <w:t>(podać miejsce)</w:t>
      </w:r>
      <w:r w:rsidR="000E1CF7">
        <w:rPr>
          <w:rStyle w:val="FontStyle13"/>
          <w:rFonts w:ascii="Arial Narrow" w:hAnsi="Arial Narrow"/>
        </w:rPr>
        <w:t>…………………………</w:t>
      </w:r>
    </w:p>
    <w:p w14:paraId="0936A343" w14:textId="05AF579E" w:rsidR="00551169" w:rsidRPr="008F60D6" w:rsidRDefault="00551169" w:rsidP="00551169">
      <w:pPr>
        <w:pStyle w:val="Style7"/>
        <w:widowControl/>
        <w:numPr>
          <w:ilvl w:val="0"/>
          <w:numId w:val="4"/>
        </w:numPr>
        <w:ind w:left="426" w:hanging="426"/>
        <w:jc w:val="both"/>
        <w:rPr>
          <w:rStyle w:val="FontStyle13"/>
          <w:rFonts w:ascii="Arial Narrow" w:hAnsi="Arial Narrow"/>
        </w:rPr>
      </w:pPr>
      <w:r w:rsidRPr="006F292A">
        <w:rPr>
          <w:rStyle w:val="FontStyle13"/>
          <w:rFonts w:ascii="Arial Narrow" w:hAnsi="Arial Narrow"/>
        </w:rPr>
        <w:t xml:space="preserve">Formułą handlową w celu realizacji Umowy jest EXW (ex </w:t>
      </w:r>
      <w:proofErr w:type="spellStart"/>
      <w:r w:rsidRPr="006F292A">
        <w:rPr>
          <w:rStyle w:val="FontStyle13"/>
          <w:rFonts w:ascii="Arial Narrow" w:hAnsi="Arial Narrow"/>
        </w:rPr>
        <w:t>works</w:t>
      </w:r>
      <w:proofErr w:type="spellEnd"/>
      <w:r w:rsidRPr="006F292A">
        <w:rPr>
          <w:rStyle w:val="FontStyle13"/>
          <w:rFonts w:ascii="Arial Narrow" w:hAnsi="Arial Narrow"/>
        </w:rPr>
        <w:t>) według INCOTERMS 2020.</w:t>
      </w:r>
    </w:p>
    <w:p w14:paraId="4FBAA9A7" w14:textId="77777777" w:rsidR="002F2AE6" w:rsidRPr="008F60D6" w:rsidRDefault="002F2AE6" w:rsidP="008F60D6">
      <w:pPr>
        <w:pStyle w:val="Tekstpodstawowy"/>
        <w:numPr>
          <w:ilvl w:val="0"/>
          <w:numId w:val="4"/>
        </w:numPr>
        <w:spacing w:after="0" w:line="240" w:lineRule="auto"/>
        <w:ind w:left="360" w:hanging="360"/>
        <w:jc w:val="both"/>
        <w:rPr>
          <w:rFonts w:ascii="Arial Narrow" w:hAnsi="Arial Narrow" w:cs="Arial"/>
          <w:bCs/>
          <w:sz w:val="20"/>
          <w:szCs w:val="20"/>
        </w:rPr>
      </w:pPr>
      <w:r w:rsidRPr="008F60D6">
        <w:rPr>
          <w:rFonts w:ascii="Arial Narrow" w:hAnsi="Arial Narrow" w:cs="Arial"/>
          <w:bCs/>
          <w:sz w:val="20"/>
          <w:szCs w:val="20"/>
        </w:rPr>
        <w:t>Kupujący własnym kosztem uzyska i będzie utrzymywał przez czas trwania Umowy ubezpieczenie odpowiedzialności cywilnej (deliktowej i kontraktowej), rozszerzone o klauzule dodatkowe w zakresie obejmującym ryzyka powstania szkód związanych z realizacją Umowy.</w:t>
      </w:r>
    </w:p>
    <w:p w14:paraId="470B3EC3" w14:textId="77777777" w:rsidR="002F2AE6" w:rsidRPr="008F60D6" w:rsidRDefault="002F2AE6" w:rsidP="008F60D6">
      <w:pPr>
        <w:pStyle w:val="Tekstpodstawowy"/>
        <w:numPr>
          <w:ilvl w:val="0"/>
          <w:numId w:val="4"/>
        </w:numPr>
        <w:spacing w:after="0" w:line="240" w:lineRule="auto"/>
        <w:ind w:left="360" w:hanging="360"/>
        <w:jc w:val="both"/>
        <w:rPr>
          <w:rFonts w:ascii="Arial Narrow" w:hAnsi="Arial Narrow" w:cs="Arial"/>
          <w:bCs/>
          <w:sz w:val="20"/>
          <w:szCs w:val="20"/>
        </w:rPr>
      </w:pPr>
      <w:r w:rsidRPr="008F60D6">
        <w:rPr>
          <w:rFonts w:ascii="Arial Narrow" w:hAnsi="Arial Narrow" w:cs="Arial"/>
          <w:bCs/>
          <w:sz w:val="20"/>
          <w:szCs w:val="20"/>
        </w:rPr>
        <w:t>Posiadanie ubezpieczenia OC, o którym mowa powyżej, Kupujący potwierdzi poprzez dostarczenie Sprzedawcy kopii polisy potwierdzającej zakres ochrony wymaganej przez Sprzedawcę wraz z OWU lub certyfikatu sporządzonego przez zakład ubezpieczeniowy, który wystawił tę polisę, wraz z OWU najpóźniej w dniu zawarcia niniejszej Umowy lub - w przypadku braku takiej możliwości - najpóźniej przed przystąpieniem do realizacji Przedmiotu Umowy.</w:t>
      </w:r>
    </w:p>
    <w:p w14:paraId="1573A98A" w14:textId="77777777" w:rsidR="002F2AE6" w:rsidRPr="008F60D6" w:rsidRDefault="002F2AE6" w:rsidP="008F60D6">
      <w:pPr>
        <w:pStyle w:val="Tekstpodstawowy"/>
        <w:numPr>
          <w:ilvl w:val="0"/>
          <w:numId w:val="4"/>
        </w:numPr>
        <w:spacing w:after="0" w:line="240" w:lineRule="auto"/>
        <w:ind w:left="360" w:hanging="360"/>
        <w:jc w:val="both"/>
        <w:rPr>
          <w:rFonts w:ascii="Arial Narrow" w:hAnsi="Arial Narrow" w:cs="Arial"/>
          <w:bCs/>
          <w:sz w:val="20"/>
          <w:szCs w:val="20"/>
        </w:rPr>
      </w:pPr>
      <w:r w:rsidRPr="008F60D6">
        <w:rPr>
          <w:rFonts w:ascii="Arial Narrow" w:hAnsi="Arial Narrow" w:cs="Arial"/>
          <w:bCs/>
          <w:sz w:val="20"/>
          <w:szCs w:val="20"/>
        </w:rPr>
        <w:t xml:space="preserve">Suma gwarancyjna ubezpieczenia na jedno i wszystkie zdarzenia nie może być niższa niż </w:t>
      </w:r>
      <w:r>
        <w:rPr>
          <w:rFonts w:ascii="Arial Narrow" w:hAnsi="Arial Narrow" w:cs="Arial"/>
          <w:bCs/>
          <w:sz w:val="20"/>
          <w:szCs w:val="20"/>
        </w:rPr>
        <w:t>……….</w:t>
      </w:r>
      <w:r w:rsidRPr="008F60D6">
        <w:rPr>
          <w:rFonts w:ascii="Arial Narrow" w:hAnsi="Arial Narrow" w:cs="Arial"/>
          <w:bCs/>
          <w:sz w:val="20"/>
          <w:szCs w:val="20"/>
        </w:rPr>
        <w:t xml:space="preserve"> zł ( słownie: </w:t>
      </w:r>
      <w:r>
        <w:rPr>
          <w:rFonts w:ascii="Arial Narrow" w:hAnsi="Arial Narrow" w:cs="Arial"/>
          <w:bCs/>
          <w:sz w:val="20"/>
          <w:szCs w:val="20"/>
        </w:rPr>
        <w:t>……………..</w:t>
      </w:r>
      <w:r w:rsidRPr="008F60D6">
        <w:rPr>
          <w:rFonts w:ascii="Arial Narrow" w:hAnsi="Arial Narrow" w:cs="Arial"/>
          <w:bCs/>
          <w:sz w:val="20"/>
          <w:szCs w:val="20"/>
        </w:rPr>
        <w:t xml:space="preserve"> zł).</w:t>
      </w:r>
    </w:p>
    <w:p w14:paraId="113BDFCA" w14:textId="77777777" w:rsidR="002F2AE6" w:rsidRPr="008F60D6" w:rsidRDefault="002F2AE6" w:rsidP="008F60D6">
      <w:pPr>
        <w:pStyle w:val="Tekstpodstawowy"/>
        <w:numPr>
          <w:ilvl w:val="0"/>
          <w:numId w:val="4"/>
        </w:numPr>
        <w:spacing w:after="0" w:line="240" w:lineRule="auto"/>
        <w:ind w:left="360" w:hanging="360"/>
        <w:jc w:val="both"/>
        <w:rPr>
          <w:rFonts w:ascii="Arial Narrow" w:hAnsi="Arial Narrow" w:cs="Arial"/>
          <w:bCs/>
          <w:sz w:val="20"/>
          <w:szCs w:val="20"/>
        </w:rPr>
      </w:pPr>
      <w:r w:rsidRPr="008F60D6">
        <w:rPr>
          <w:rFonts w:ascii="Arial Narrow" w:hAnsi="Arial Narrow" w:cs="Arial"/>
          <w:bCs/>
          <w:sz w:val="20"/>
          <w:szCs w:val="20"/>
        </w:rPr>
        <w:t>Polisa rozszerzona będzie przynajmniej o następujące klauzule dodatkowe:</w:t>
      </w:r>
    </w:p>
    <w:p w14:paraId="4104F4E4" w14:textId="77777777" w:rsidR="002F2AE6" w:rsidRPr="008F60D6" w:rsidRDefault="002F2AE6" w:rsidP="002F2AE6">
      <w:pPr>
        <w:pStyle w:val="Tekstpodstawowy"/>
        <w:numPr>
          <w:ilvl w:val="0"/>
          <w:numId w:val="30"/>
        </w:numPr>
        <w:tabs>
          <w:tab w:val="clear" w:pos="360"/>
        </w:tabs>
        <w:spacing w:after="0" w:line="240" w:lineRule="auto"/>
        <w:ind w:left="709" w:hanging="283"/>
        <w:jc w:val="both"/>
        <w:rPr>
          <w:rFonts w:ascii="Arial Narrow" w:hAnsi="Arial Narrow" w:cs="Arial"/>
          <w:bCs/>
          <w:sz w:val="20"/>
          <w:szCs w:val="20"/>
        </w:rPr>
      </w:pPr>
      <w:r w:rsidRPr="008F60D6">
        <w:rPr>
          <w:rFonts w:ascii="Arial Narrow" w:hAnsi="Arial Narrow" w:cs="Arial"/>
          <w:bCs/>
          <w:sz w:val="20"/>
          <w:szCs w:val="20"/>
        </w:rPr>
        <w:t xml:space="preserve">OC pracodawcy - z limitem odpowiedzialności ubezpieczyciela na jedno i wszystkie zdarzenia stanowiącym minimum 25% wartości sumy gwarancyjnej wskazanej w ust. </w:t>
      </w:r>
      <w:r w:rsidR="00836C77">
        <w:rPr>
          <w:rFonts w:ascii="Arial Narrow" w:hAnsi="Arial Narrow" w:cs="Arial"/>
          <w:bCs/>
          <w:sz w:val="20"/>
          <w:szCs w:val="20"/>
        </w:rPr>
        <w:t>8</w:t>
      </w:r>
      <w:r w:rsidRPr="008F60D6">
        <w:rPr>
          <w:rFonts w:ascii="Arial Narrow" w:hAnsi="Arial Narrow" w:cs="Arial"/>
          <w:bCs/>
          <w:sz w:val="20"/>
          <w:szCs w:val="20"/>
        </w:rPr>
        <w:t>;</w:t>
      </w:r>
    </w:p>
    <w:p w14:paraId="7633A49E" w14:textId="77777777" w:rsidR="002F2AE6" w:rsidRPr="008F60D6" w:rsidRDefault="002F2AE6" w:rsidP="002F2AE6">
      <w:pPr>
        <w:pStyle w:val="Tekstpodstawowy"/>
        <w:numPr>
          <w:ilvl w:val="0"/>
          <w:numId w:val="30"/>
        </w:numPr>
        <w:tabs>
          <w:tab w:val="clear" w:pos="360"/>
        </w:tabs>
        <w:spacing w:after="0" w:line="240" w:lineRule="auto"/>
        <w:ind w:left="709" w:hanging="283"/>
        <w:jc w:val="both"/>
        <w:rPr>
          <w:rFonts w:ascii="Arial Narrow" w:hAnsi="Arial Narrow" w:cs="Arial"/>
          <w:bCs/>
          <w:sz w:val="20"/>
          <w:szCs w:val="20"/>
        </w:rPr>
      </w:pPr>
      <w:r w:rsidRPr="008F60D6">
        <w:rPr>
          <w:rFonts w:ascii="Arial Narrow" w:hAnsi="Arial Narrow" w:cs="Arial"/>
          <w:bCs/>
          <w:sz w:val="20"/>
          <w:szCs w:val="20"/>
        </w:rPr>
        <w:t xml:space="preserve">OC za szkody spowodowane przez podwykonawców -  z limitem odpowiedzialności ubezpieczyciela na jedno i wszystkie zdarzenia stanowiącym minimum 100% wartości sumy gwarancyjnej wskazanej w ust. </w:t>
      </w:r>
      <w:r w:rsidR="00836C77">
        <w:rPr>
          <w:rFonts w:ascii="Arial Narrow" w:hAnsi="Arial Narrow" w:cs="Arial"/>
          <w:bCs/>
          <w:sz w:val="20"/>
          <w:szCs w:val="20"/>
        </w:rPr>
        <w:t>8</w:t>
      </w:r>
      <w:r w:rsidRPr="008F60D6">
        <w:rPr>
          <w:rFonts w:ascii="Arial Narrow" w:hAnsi="Arial Narrow" w:cs="Arial"/>
          <w:bCs/>
          <w:sz w:val="20"/>
          <w:szCs w:val="20"/>
        </w:rPr>
        <w:t>.</w:t>
      </w:r>
    </w:p>
    <w:p w14:paraId="363F40C7" w14:textId="77777777" w:rsidR="002F2AE6" w:rsidRPr="008F60D6" w:rsidRDefault="002F2AE6" w:rsidP="008F60D6">
      <w:pPr>
        <w:pStyle w:val="Tekstpodstawowy"/>
        <w:numPr>
          <w:ilvl w:val="0"/>
          <w:numId w:val="4"/>
        </w:numPr>
        <w:spacing w:after="0" w:line="240" w:lineRule="auto"/>
        <w:ind w:left="360" w:hanging="360"/>
        <w:jc w:val="both"/>
        <w:rPr>
          <w:rFonts w:ascii="Arial Narrow" w:hAnsi="Arial Narrow" w:cs="Arial"/>
          <w:bCs/>
          <w:sz w:val="20"/>
          <w:szCs w:val="20"/>
        </w:rPr>
      </w:pPr>
      <w:r w:rsidRPr="008F60D6">
        <w:rPr>
          <w:rFonts w:ascii="Arial Narrow" w:hAnsi="Arial Narrow" w:cs="Arial"/>
          <w:bCs/>
          <w:sz w:val="20"/>
          <w:szCs w:val="20"/>
        </w:rPr>
        <w:t>Kupujący oświadcza, iż w przypadku wygaśnięcia polisy przed zakończeniem realizacji Przedmiotu Umowy, polisa zostanie odnowiona na nie gorszych warunkach ochrony ubezpieczeniowej. W takiej sytuacji Kupujący dostarczy Sprzedawcy kopię polisy potwierdzającej zakres ochrony wymaganej przez Sprzedawcę wraz z OWU lub certyfikat sporządzony przez zakład ubezpieczeniowy, który wystawił tę polisę, wraz z OWU w ciągu trzech (3) dni roboczych od dnia odnowienia polisy.</w:t>
      </w:r>
    </w:p>
    <w:p w14:paraId="33A4E40A" w14:textId="77777777" w:rsidR="002F2AE6" w:rsidRPr="008F60D6" w:rsidRDefault="002F2AE6" w:rsidP="008F60D6">
      <w:pPr>
        <w:pStyle w:val="Tekstpodstawowy"/>
        <w:numPr>
          <w:ilvl w:val="0"/>
          <w:numId w:val="4"/>
        </w:numPr>
        <w:spacing w:after="0" w:line="240" w:lineRule="auto"/>
        <w:ind w:left="360" w:hanging="360"/>
        <w:jc w:val="both"/>
        <w:rPr>
          <w:rFonts w:ascii="Arial Narrow" w:hAnsi="Arial Narrow" w:cs="Arial"/>
          <w:bCs/>
          <w:sz w:val="20"/>
          <w:szCs w:val="20"/>
        </w:rPr>
      </w:pPr>
      <w:r w:rsidRPr="008F60D6">
        <w:rPr>
          <w:rFonts w:ascii="Arial Narrow" w:hAnsi="Arial Narrow" w:cs="Arial"/>
          <w:bCs/>
          <w:sz w:val="20"/>
          <w:szCs w:val="20"/>
        </w:rPr>
        <w:lastRenderedPageBreak/>
        <w:t xml:space="preserve">Pojazdy używane przez Kupującego, jak i jego podwykonawców, do realizacji zlecenia muszą posiadać aktualne ubezpieczenie odpowiedzialności cywilnej. </w:t>
      </w:r>
    </w:p>
    <w:p w14:paraId="57CD33FD" w14:textId="77777777" w:rsidR="002F2AE6" w:rsidRPr="006F292A" w:rsidRDefault="002F2AE6" w:rsidP="008F60D6">
      <w:pPr>
        <w:pStyle w:val="Style7"/>
        <w:widowControl/>
        <w:ind w:left="426"/>
        <w:jc w:val="both"/>
        <w:rPr>
          <w:rStyle w:val="FontStyle13"/>
          <w:rFonts w:ascii="Arial Narrow" w:hAnsi="Arial Narrow"/>
          <w:b/>
          <w:bCs/>
          <w:lang w:eastAsia="en-US"/>
        </w:rPr>
      </w:pPr>
    </w:p>
    <w:p w14:paraId="37E8FAA3" w14:textId="77777777" w:rsidR="00FA133B" w:rsidRPr="006F292A" w:rsidRDefault="00FA133B" w:rsidP="006024C6">
      <w:pPr>
        <w:pStyle w:val="Style7"/>
        <w:widowControl/>
        <w:spacing w:line="240" w:lineRule="exact"/>
        <w:jc w:val="left"/>
        <w:rPr>
          <w:rFonts w:ascii="Arial Narrow" w:hAnsi="Arial Narrow"/>
          <w:sz w:val="20"/>
          <w:szCs w:val="20"/>
        </w:rPr>
      </w:pPr>
    </w:p>
    <w:p w14:paraId="7FE419E0" w14:textId="77777777" w:rsidR="00FA133B" w:rsidRPr="006F292A" w:rsidRDefault="00FA133B" w:rsidP="001C235E">
      <w:pPr>
        <w:pStyle w:val="Style7"/>
        <w:widowControl/>
        <w:spacing w:before="77"/>
        <w:rPr>
          <w:rStyle w:val="FontStyle12"/>
          <w:rFonts w:ascii="Arial Narrow" w:hAnsi="Arial Narrow"/>
          <w:spacing w:val="-20"/>
        </w:rPr>
      </w:pPr>
      <w:r w:rsidRPr="006F292A">
        <w:rPr>
          <w:rStyle w:val="FontStyle12"/>
          <w:rFonts w:ascii="Arial Narrow" w:hAnsi="Arial Narrow"/>
          <w:spacing w:val="-20"/>
        </w:rPr>
        <w:t>§5</w:t>
      </w:r>
    </w:p>
    <w:p w14:paraId="6CC19E55" w14:textId="4A8CED34" w:rsidR="00FA133B" w:rsidRPr="006F292A" w:rsidRDefault="00FA133B" w:rsidP="00FA133B">
      <w:pPr>
        <w:pStyle w:val="Style7"/>
        <w:widowControl/>
        <w:spacing w:line="250" w:lineRule="exact"/>
        <w:rPr>
          <w:rStyle w:val="FontStyle12"/>
          <w:rFonts w:ascii="Arial Narrow" w:hAnsi="Arial Narrow"/>
        </w:rPr>
      </w:pPr>
      <w:r w:rsidRPr="006F292A">
        <w:rPr>
          <w:rStyle w:val="FontStyle12"/>
          <w:rFonts w:ascii="Arial Narrow" w:hAnsi="Arial Narrow"/>
        </w:rPr>
        <w:t>ODPOWIEDZIALNOŚĆ I KARY UMOWNE</w:t>
      </w:r>
    </w:p>
    <w:p w14:paraId="5AE41BBD" w14:textId="77777777" w:rsidR="00FA133B" w:rsidRPr="006F292A" w:rsidRDefault="00FA133B" w:rsidP="00563621">
      <w:pPr>
        <w:pStyle w:val="Style8"/>
        <w:widowControl/>
        <w:tabs>
          <w:tab w:val="left" w:pos="355"/>
        </w:tabs>
        <w:spacing w:line="250" w:lineRule="exact"/>
        <w:ind w:firstLine="0"/>
        <w:rPr>
          <w:rStyle w:val="FontStyle13"/>
          <w:rFonts w:ascii="Arial Narrow" w:hAnsi="Arial Narrow"/>
        </w:rPr>
      </w:pPr>
    </w:p>
    <w:p w14:paraId="7C08FB0C" w14:textId="77777777" w:rsidR="00FA133B" w:rsidRPr="006F292A" w:rsidRDefault="00FA133B" w:rsidP="00FA133B">
      <w:pPr>
        <w:pStyle w:val="Style8"/>
        <w:widowControl/>
        <w:numPr>
          <w:ilvl w:val="0"/>
          <w:numId w:val="5"/>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 xml:space="preserve">W przypadku naruszenia postanowień </w:t>
      </w:r>
      <w:r w:rsidRPr="00814EF4">
        <w:rPr>
          <w:rStyle w:val="FontStyle13"/>
          <w:rFonts w:ascii="Arial Narrow" w:hAnsi="Arial Narrow"/>
        </w:rPr>
        <w:t>Załącznika nr 1 i/lub 2 do Umowy,</w:t>
      </w:r>
      <w:r w:rsidRPr="006F292A">
        <w:rPr>
          <w:rStyle w:val="FontStyle13"/>
          <w:rFonts w:ascii="Arial Narrow" w:hAnsi="Arial Narrow"/>
        </w:rPr>
        <w:t xml:space="preserve"> Sprzedawca będzie miał prawo naliczyć Kupującemu karę umowną za każdy udokumentowany ujawniony przypadek naruszenia tych postanowień w wysokości określonej w powyższych Załącznikach.</w:t>
      </w:r>
    </w:p>
    <w:p w14:paraId="7F93EFF2" w14:textId="4F4C3CAA" w:rsidR="00FA133B" w:rsidRPr="006F292A" w:rsidRDefault="00FA133B" w:rsidP="00FA133B">
      <w:pPr>
        <w:pStyle w:val="Style8"/>
        <w:widowControl/>
        <w:numPr>
          <w:ilvl w:val="0"/>
          <w:numId w:val="5"/>
        </w:numPr>
        <w:tabs>
          <w:tab w:val="left" w:pos="355"/>
        </w:tabs>
        <w:spacing w:line="288" w:lineRule="exact"/>
        <w:ind w:left="355" w:hanging="355"/>
        <w:rPr>
          <w:rStyle w:val="FontStyle13"/>
          <w:rFonts w:ascii="Arial Narrow" w:hAnsi="Arial Narrow"/>
        </w:rPr>
      </w:pPr>
      <w:r w:rsidRPr="006F292A">
        <w:rPr>
          <w:rStyle w:val="FontStyle13"/>
          <w:rFonts w:ascii="Arial Narrow" w:hAnsi="Arial Narrow"/>
        </w:rPr>
        <w:t>W przypadku odstąpienia od Umowy przez Sprzedawcę z winy Kupującego, Sprzedawca będzie miał prawo naliczyć Kupującemu karę umowną w wysokości 20% Wynagrodzenia.</w:t>
      </w:r>
    </w:p>
    <w:p w14:paraId="69690907" w14:textId="77777777" w:rsidR="00FA133B" w:rsidRPr="006F292A" w:rsidRDefault="00FA133B" w:rsidP="00FA133B">
      <w:pPr>
        <w:pStyle w:val="Style8"/>
        <w:widowControl/>
        <w:numPr>
          <w:ilvl w:val="0"/>
          <w:numId w:val="5"/>
        </w:numPr>
        <w:tabs>
          <w:tab w:val="left" w:pos="355"/>
        </w:tabs>
        <w:spacing w:before="19" w:line="250" w:lineRule="exact"/>
        <w:ind w:left="355" w:hanging="355"/>
        <w:rPr>
          <w:rStyle w:val="FontStyle13"/>
          <w:rFonts w:ascii="Arial Narrow" w:hAnsi="Arial Narrow"/>
        </w:rPr>
      </w:pPr>
      <w:r w:rsidRPr="006F292A">
        <w:rPr>
          <w:rStyle w:val="FontStyle13"/>
          <w:rFonts w:ascii="Arial Narrow" w:hAnsi="Arial Narrow"/>
        </w:rPr>
        <w:t xml:space="preserve">Sprzedawca jest uprawniony do dochodzenia od Kupującego zapłaty kary umownej, o której mowa w ust. </w:t>
      </w:r>
      <w:r w:rsidR="00E94F19" w:rsidRPr="006F292A">
        <w:rPr>
          <w:rStyle w:val="FontStyle13"/>
          <w:rFonts w:ascii="Arial Narrow" w:hAnsi="Arial Narrow"/>
        </w:rPr>
        <w:t>2</w:t>
      </w:r>
      <w:r w:rsidRPr="006F292A">
        <w:rPr>
          <w:rStyle w:val="FontStyle13"/>
          <w:rFonts w:ascii="Arial Narrow" w:hAnsi="Arial Narrow"/>
        </w:rPr>
        <w:t xml:space="preserve"> powyżej, także po wygaśnięciu Umowy spowodowanym złożeniem przez Sprzedawcę oświadczenia o odstąpieniu.</w:t>
      </w:r>
    </w:p>
    <w:p w14:paraId="7D8C43F4" w14:textId="77777777" w:rsidR="00FA133B" w:rsidRPr="006F292A" w:rsidRDefault="00FA133B" w:rsidP="00FA133B">
      <w:pPr>
        <w:pStyle w:val="Style8"/>
        <w:widowControl/>
        <w:numPr>
          <w:ilvl w:val="0"/>
          <w:numId w:val="5"/>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Sprzedawca ma prawo do dochodzenia odszkodowania uzupełniającego, przewyższającego wysokość zastrzeżonych kar umownych, na zasadach ogólnych Kodeksu cywilnego.</w:t>
      </w:r>
    </w:p>
    <w:p w14:paraId="0917F5DC" w14:textId="786C1809" w:rsidR="00FA133B" w:rsidRPr="006F292A" w:rsidRDefault="00FA133B" w:rsidP="00FA133B">
      <w:pPr>
        <w:pStyle w:val="Style8"/>
        <w:widowControl/>
        <w:numPr>
          <w:ilvl w:val="0"/>
          <w:numId w:val="5"/>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Zapłata naliczonych kar umownych nastąpi na podstawie wystawionych not obciążeniowych z siedmiodniowym terminem płatności liczonym od daty doręczenia noty Kupującemu</w:t>
      </w:r>
      <w:r w:rsidR="002D3161" w:rsidRPr="006F292A">
        <w:rPr>
          <w:rStyle w:val="FontStyle13"/>
          <w:rFonts w:ascii="Arial Narrow" w:hAnsi="Arial Narrow"/>
        </w:rPr>
        <w:t xml:space="preserve"> na podany w treści noty rachunek bankowy Sprzedawcy</w:t>
      </w:r>
      <w:r w:rsidR="00B437AF">
        <w:rPr>
          <w:rStyle w:val="FontStyle13"/>
          <w:rFonts w:ascii="Arial Narrow" w:hAnsi="Arial Narrow"/>
        </w:rPr>
        <w:t>.</w:t>
      </w:r>
    </w:p>
    <w:p w14:paraId="773FA31A" w14:textId="48DEDFF6" w:rsidR="00FA133B" w:rsidRPr="006F292A" w:rsidRDefault="00FA133B" w:rsidP="00FA133B">
      <w:pPr>
        <w:pStyle w:val="Style8"/>
        <w:widowControl/>
        <w:numPr>
          <w:ilvl w:val="0"/>
          <w:numId w:val="5"/>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 xml:space="preserve">Z zastrzeżeniem bezwzględnie obowiązujących przepisów prawa, odpowiedzialność Sprzedawcy z wszystkich tytułów ograniczona jest do wysokości </w:t>
      </w:r>
      <w:r w:rsidR="0013642E">
        <w:rPr>
          <w:rStyle w:val="FontStyle13"/>
          <w:rFonts w:ascii="Arial Narrow" w:hAnsi="Arial Narrow"/>
        </w:rPr>
        <w:t>Ceny</w:t>
      </w:r>
      <w:r w:rsidRPr="006F292A">
        <w:rPr>
          <w:rStyle w:val="FontStyle13"/>
          <w:rFonts w:ascii="Arial Narrow" w:hAnsi="Arial Narrow"/>
        </w:rPr>
        <w:t>.</w:t>
      </w:r>
    </w:p>
    <w:p w14:paraId="5F6126C3" w14:textId="5045219B" w:rsidR="00FA133B" w:rsidRPr="006F292A" w:rsidRDefault="00FA133B" w:rsidP="006024C6">
      <w:pPr>
        <w:pStyle w:val="Style8"/>
        <w:widowControl/>
        <w:numPr>
          <w:ilvl w:val="0"/>
          <w:numId w:val="5"/>
        </w:numPr>
        <w:tabs>
          <w:tab w:val="left" w:pos="355"/>
        </w:tabs>
        <w:spacing w:line="250" w:lineRule="exact"/>
        <w:ind w:firstLine="0"/>
        <w:jc w:val="left"/>
        <w:rPr>
          <w:rFonts w:ascii="Arial Narrow" w:hAnsi="Arial Narrow"/>
          <w:sz w:val="20"/>
          <w:szCs w:val="20"/>
        </w:rPr>
      </w:pPr>
      <w:r w:rsidRPr="006F292A">
        <w:rPr>
          <w:rStyle w:val="FontStyle13"/>
          <w:rFonts w:ascii="Arial Narrow" w:hAnsi="Arial Narrow"/>
        </w:rPr>
        <w:t xml:space="preserve">Strony wyłączają </w:t>
      </w:r>
      <w:r w:rsidR="00691BEA">
        <w:rPr>
          <w:rStyle w:val="FontStyle13"/>
          <w:rFonts w:ascii="Arial Narrow" w:hAnsi="Arial Narrow"/>
        </w:rPr>
        <w:t>w całości</w:t>
      </w:r>
      <w:r w:rsidRPr="006F292A">
        <w:rPr>
          <w:rStyle w:val="FontStyle13"/>
          <w:rFonts w:ascii="Arial Narrow" w:hAnsi="Arial Narrow"/>
        </w:rPr>
        <w:t xml:space="preserve"> odpowiedzialność Sprzedawcy z tytułu rękojmi.</w:t>
      </w:r>
    </w:p>
    <w:p w14:paraId="2D18ECAB" w14:textId="77777777" w:rsidR="00FB7F09" w:rsidRPr="006F292A" w:rsidRDefault="00FB7F09" w:rsidP="00FA133B">
      <w:pPr>
        <w:pStyle w:val="Style7"/>
        <w:widowControl/>
        <w:spacing w:before="53"/>
        <w:rPr>
          <w:rStyle w:val="FontStyle12"/>
          <w:rFonts w:ascii="Arial Narrow" w:hAnsi="Arial Narrow"/>
        </w:rPr>
      </w:pPr>
    </w:p>
    <w:p w14:paraId="303C3031" w14:textId="77777777" w:rsidR="00FA133B" w:rsidRPr="006F292A" w:rsidRDefault="00FA133B" w:rsidP="00FA133B">
      <w:pPr>
        <w:pStyle w:val="Style7"/>
        <w:widowControl/>
        <w:spacing w:before="53"/>
        <w:rPr>
          <w:rStyle w:val="FontStyle12"/>
          <w:rFonts w:ascii="Arial Narrow" w:hAnsi="Arial Narrow"/>
        </w:rPr>
      </w:pPr>
      <w:r w:rsidRPr="006F292A">
        <w:rPr>
          <w:rStyle w:val="FontStyle12"/>
          <w:rFonts w:ascii="Arial Narrow" w:hAnsi="Arial Narrow"/>
        </w:rPr>
        <w:t>§6</w:t>
      </w:r>
    </w:p>
    <w:p w14:paraId="10119A00" w14:textId="77777777" w:rsidR="00FA133B" w:rsidRPr="006F292A" w:rsidRDefault="00FA133B" w:rsidP="00FA133B">
      <w:pPr>
        <w:pStyle w:val="Style7"/>
        <w:widowControl/>
        <w:spacing w:line="250" w:lineRule="exact"/>
        <w:ind w:left="250"/>
        <w:rPr>
          <w:rStyle w:val="FontStyle12"/>
          <w:rFonts w:ascii="Arial Narrow" w:hAnsi="Arial Narrow"/>
        </w:rPr>
      </w:pPr>
      <w:r w:rsidRPr="006F292A">
        <w:rPr>
          <w:rStyle w:val="FontStyle12"/>
          <w:rFonts w:ascii="Arial Narrow" w:hAnsi="Arial Narrow"/>
        </w:rPr>
        <w:t>POSTANOWIENIA ORGANIZACYJNE I WARUNKI BEZPIECZEŃSTWA PRACY ORAZ REGULACJE PRZECIWPOŻAROWE, BEZPIECZEŃSTWA PROCESOWEGO, TRANSPORTU I OCHRONY ŚRODOWISKA</w:t>
      </w:r>
    </w:p>
    <w:p w14:paraId="0E4DAF72" w14:textId="77777777" w:rsidR="00FA133B" w:rsidRPr="006F292A" w:rsidRDefault="00FA133B" w:rsidP="00FA133B">
      <w:pPr>
        <w:pStyle w:val="Style4"/>
        <w:widowControl/>
        <w:spacing w:line="250" w:lineRule="exact"/>
        <w:rPr>
          <w:rStyle w:val="FontStyle13"/>
          <w:rFonts w:ascii="Arial Narrow" w:hAnsi="Arial Narrow"/>
        </w:rPr>
      </w:pPr>
      <w:r w:rsidRPr="006F292A">
        <w:rPr>
          <w:rStyle w:val="FontStyle13"/>
          <w:rFonts w:ascii="Arial Narrow" w:hAnsi="Arial Narrow"/>
        </w:rPr>
        <w:t xml:space="preserve">Postanowienia dotyczące warunków bezpieczeństwa pracy oraz regulacje przeciwpożarowe, bezpieczeństwa procesowego, transportu i ochrony środowiska, zawarte są </w:t>
      </w:r>
      <w:r w:rsidRPr="00814EF4">
        <w:rPr>
          <w:rStyle w:val="FontStyle13"/>
          <w:rFonts w:ascii="Arial Narrow" w:hAnsi="Arial Narrow"/>
        </w:rPr>
        <w:t>w Załączniku nr 1 i 2 do Umowy.</w:t>
      </w:r>
    </w:p>
    <w:p w14:paraId="555059CA" w14:textId="77777777" w:rsidR="00FA133B" w:rsidRPr="006F292A" w:rsidRDefault="00FA133B" w:rsidP="00FA133B">
      <w:pPr>
        <w:pStyle w:val="Style7"/>
        <w:widowControl/>
        <w:spacing w:line="240" w:lineRule="exact"/>
        <w:rPr>
          <w:rFonts w:ascii="Arial Narrow" w:hAnsi="Arial Narrow"/>
          <w:sz w:val="20"/>
          <w:szCs w:val="20"/>
        </w:rPr>
      </w:pPr>
    </w:p>
    <w:p w14:paraId="06918F20" w14:textId="77777777" w:rsidR="00FA133B" w:rsidRPr="006F292A" w:rsidRDefault="00FA133B" w:rsidP="00FA133B">
      <w:pPr>
        <w:pStyle w:val="Style7"/>
        <w:widowControl/>
        <w:spacing w:before="58"/>
        <w:rPr>
          <w:rStyle w:val="FontStyle12"/>
          <w:rFonts w:ascii="Arial Narrow" w:hAnsi="Arial Narrow"/>
        </w:rPr>
      </w:pPr>
      <w:r w:rsidRPr="006F292A">
        <w:rPr>
          <w:rStyle w:val="FontStyle12"/>
          <w:rFonts w:ascii="Arial Narrow" w:hAnsi="Arial Narrow"/>
        </w:rPr>
        <w:t>§7</w:t>
      </w:r>
    </w:p>
    <w:p w14:paraId="192C71F4" w14:textId="77777777" w:rsidR="00FA133B" w:rsidRPr="006F292A" w:rsidRDefault="00FA133B" w:rsidP="00FA133B">
      <w:pPr>
        <w:pStyle w:val="Style7"/>
        <w:widowControl/>
        <w:spacing w:line="250" w:lineRule="exact"/>
        <w:rPr>
          <w:rStyle w:val="FontStyle12"/>
          <w:rFonts w:ascii="Arial Narrow" w:hAnsi="Arial Narrow"/>
        </w:rPr>
      </w:pPr>
      <w:r w:rsidRPr="006F292A">
        <w:rPr>
          <w:rStyle w:val="FontStyle12"/>
          <w:rFonts w:ascii="Arial Narrow" w:hAnsi="Arial Narrow"/>
        </w:rPr>
        <w:t>SIŁA WYŻSZA</w:t>
      </w:r>
    </w:p>
    <w:p w14:paraId="591C6160" w14:textId="77777777" w:rsidR="00FA133B" w:rsidRPr="006F292A" w:rsidRDefault="00FA133B" w:rsidP="00FA133B">
      <w:pPr>
        <w:pStyle w:val="Style8"/>
        <w:widowControl/>
        <w:numPr>
          <w:ilvl w:val="0"/>
          <w:numId w:val="6"/>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Żadna ze Stron nie ponosi odpowiedzialności za niewykonanie lub nienależyte wykonanie Umowy oraz za jakiekolwiek szkody spowodowane wystąpieniem zdarzenia Siły Wyższej.</w:t>
      </w:r>
    </w:p>
    <w:p w14:paraId="30D08182" w14:textId="77777777" w:rsidR="00FA133B" w:rsidRPr="006F292A" w:rsidRDefault="00FA133B" w:rsidP="00FA133B">
      <w:pPr>
        <w:pStyle w:val="Style8"/>
        <w:widowControl/>
        <w:numPr>
          <w:ilvl w:val="0"/>
          <w:numId w:val="6"/>
        </w:numPr>
        <w:tabs>
          <w:tab w:val="left" w:pos="355"/>
        </w:tabs>
        <w:spacing w:before="48" w:line="250" w:lineRule="exact"/>
        <w:ind w:left="370" w:hanging="355"/>
        <w:rPr>
          <w:rStyle w:val="FontStyle13"/>
          <w:rFonts w:ascii="Arial Narrow" w:hAnsi="Arial Narrow"/>
        </w:rPr>
      </w:pPr>
      <w:r w:rsidRPr="006F292A">
        <w:rPr>
          <w:rStyle w:val="FontStyle13"/>
          <w:rFonts w:ascii="Arial Narrow" w:hAnsi="Arial Narrow"/>
        </w:rPr>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a także jakiekolwiek inne zdarzenie losowe, w wyniku którego nastąpiło skażenie lub zatrucie chemiczne bądź radioaktywne osób, nieruchomości lub rzeczy ruchomych.</w:t>
      </w:r>
    </w:p>
    <w:p w14:paraId="4A0525B4" w14:textId="77777777" w:rsidR="00FA133B" w:rsidRPr="006F292A" w:rsidRDefault="00FA133B" w:rsidP="00FA133B">
      <w:pPr>
        <w:pStyle w:val="Style8"/>
        <w:widowControl/>
        <w:numPr>
          <w:ilvl w:val="0"/>
          <w:numId w:val="7"/>
        </w:numPr>
        <w:tabs>
          <w:tab w:val="left" w:pos="360"/>
        </w:tabs>
        <w:spacing w:line="250" w:lineRule="exact"/>
        <w:ind w:left="360"/>
        <w:rPr>
          <w:rStyle w:val="FontStyle13"/>
          <w:rFonts w:ascii="Arial Narrow" w:hAnsi="Arial Narrow"/>
        </w:rPr>
      </w:pPr>
      <w:r w:rsidRPr="006F292A">
        <w:rPr>
          <w:rStyle w:val="FontStyle13"/>
          <w:rFonts w:ascii="Arial Narrow" w:hAnsi="Arial Narrow"/>
        </w:rPr>
        <w:t>W celu uniknięcia wątpliwości Strony potwierdzają, że zmiany sytuacji ekonomicznej i gospodarczej rynku krajowego lub unijnego lub zmiany sytuacji finansowej Strony nie stanowią Siły Wyższej w rozumieniu niniejszego paragrafu. Strajki mogą zostać uznane za Siłę Wyższą tylko, jeśli mają zasięg ogólnokrajowy, regionalny lub obejmują całą gałąź przemysłu i w każdym przypadku tylko, o ile zostały ogłoszone przez ogólnokrajowy związek zawodowy.</w:t>
      </w:r>
    </w:p>
    <w:p w14:paraId="662C2943" w14:textId="7FE3A4A5" w:rsidR="00FA133B" w:rsidRPr="006F292A" w:rsidRDefault="00FA133B" w:rsidP="00FA133B">
      <w:pPr>
        <w:pStyle w:val="Style8"/>
        <w:widowControl/>
        <w:numPr>
          <w:ilvl w:val="0"/>
          <w:numId w:val="7"/>
        </w:numPr>
        <w:tabs>
          <w:tab w:val="left" w:pos="360"/>
        </w:tabs>
        <w:spacing w:line="250" w:lineRule="exact"/>
        <w:ind w:left="360"/>
        <w:rPr>
          <w:rFonts w:ascii="Arial Narrow" w:hAnsi="Arial Narrow"/>
          <w:sz w:val="20"/>
          <w:szCs w:val="20"/>
        </w:rPr>
      </w:pPr>
      <w:r w:rsidRPr="006F292A">
        <w:rPr>
          <w:rStyle w:val="FontStyle13"/>
          <w:rFonts w:ascii="Arial Narrow" w:hAnsi="Arial Narrow"/>
        </w:rPr>
        <w:t>Ta ze Stron, która nie jest w stanie wywiązać się ze swoich zobowiązań z powodu działania Siły Wyższej, zobowiązana będzie do:</w:t>
      </w:r>
    </w:p>
    <w:p w14:paraId="4737CC7A" w14:textId="77777777" w:rsidR="00FA133B" w:rsidRPr="006F292A" w:rsidRDefault="00FA133B" w:rsidP="00FA133B">
      <w:pPr>
        <w:pStyle w:val="Style1"/>
        <w:widowControl/>
        <w:numPr>
          <w:ilvl w:val="0"/>
          <w:numId w:val="8"/>
        </w:numPr>
        <w:tabs>
          <w:tab w:val="left" w:pos="778"/>
        </w:tabs>
        <w:ind w:left="778"/>
        <w:rPr>
          <w:rStyle w:val="FontStyle13"/>
          <w:rFonts w:ascii="Arial Narrow" w:hAnsi="Arial Narrow"/>
        </w:rPr>
      </w:pPr>
      <w:r w:rsidRPr="006F292A">
        <w:rPr>
          <w:rStyle w:val="FontStyle13"/>
          <w:rFonts w:ascii="Arial Narrow" w:hAnsi="Arial Narrow"/>
        </w:rPr>
        <w:t>niezwłocznego powiadomienia na piśmie drugiej Strony o tym fakcie, jednakże nie później niż w ciągu siedmiu (7) dni od zaistnienia takiego zdarzenia;</w:t>
      </w:r>
    </w:p>
    <w:p w14:paraId="42AC35B1" w14:textId="77777777" w:rsidR="00FA133B" w:rsidRPr="006F292A" w:rsidRDefault="00FA133B" w:rsidP="00FA133B">
      <w:pPr>
        <w:pStyle w:val="Style1"/>
        <w:widowControl/>
        <w:numPr>
          <w:ilvl w:val="0"/>
          <w:numId w:val="8"/>
        </w:numPr>
        <w:tabs>
          <w:tab w:val="left" w:pos="778"/>
        </w:tabs>
        <w:ind w:left="778"/>
        <w:rPr>
          <w:rStyle w:val="FontStyle13"/>
          <w:rFonts w:ascii="Arial Narrow" w:hAnsi="Arial Narrow"/>
        </w:rPr>
      </w:pPr>
      <w:r w:rsidRPr="006F292A">
        <w:rPr>
          <w:rStyle w:val="FontStyle13"/>
          <w:rFonts w:ascii="Arial Narrow" w:hAnsi="Arial Narrow"/>
        </w:rPr>
        <w:t>przedstawienia na powyższe wiarygodnych dowodów. Strona, w stosunku do której zaistniała Siła Wyższa udowodni, że Siła Wyższa miała wpływ na realizację jej zobowiązań związanych z Umową. Zaistnienie Siły Wyższej udowodnione zostanie przez poświadczenie jej zaistnienia przez instytucję właściwą miejscowo dla wystąpienia Siły Wyższej lub informację podaną przez środki masowego przekazu lub przez stosowną dokumentację potwierdzającą wystąpienie Siły Wyższej.</w:t>
      </w:r>
    </w:p>
    <w:p w14:paraId="6394AB2E" w14:textId="77777777" w:rsidR="00FA133B" w:rsidRPr="006F292A" w:rsidRDefault="00FA133B" w:rsidP="00FA133B">
      <w:pPr>
        <w:pStyle w:val="Style8"/>
        <w:widowControl/>
        <w:tabs>
          <w:tab w:val="left" w:pos="360"/>
        </w:tabs>
        <w:spacing w:line="250" w:lineRule="exact"/>
        <w:ind w:left="360"/>
        <w:jc w:val="left"/>
        <w:rPr>
          <w:rStyle w:val="FontStyle13"/>
          <w:rFonts w:ascii="Arial Narrow" w:hAnsi="Arial Narrow"/>
        </w:rPr>
      </w:pPr>
      <w:r w:rsidRPr="006F292A">
        <w:rPr>
          <w:rStyle w:val="FontStyle13"/>
          <w:rFonts w:ascii="Arial Narrow" w:hAnsi="Arial Narrow"/>
        </w:rPr>
        <w:t>5.</w:t>
      </w:r>
      <w:r w:rsidRPr="006F292A">
        <w:rPr>
          <w:rStyle w:val="FontStyle13"/>
          <w:rFonts w:ascii="Arial Narrow" w:hAnsi="Arial Narrow" w:cs="Times New Roman"/>
        </w:rPr>
        <w:tab/>
      </w:r>
      <w:r w:rsidRPr="006F292A">
        <w:rPr>
          <w:rStyle w:val="FontStyle13"/>
          <w:rFonts w:ascii="Arial Narrow" w:hAnsi="Arial Narrow"/>
        </w:rPr>
        <w:t>Niedopełnienie wskazanych w ust. 4 powyżej wymogów powoduje utratę prawa do powoływania się na wystąpienie zdarzenia Siły Wyższej.</w:t>
      </w:r>
    </w:p>
    <w:p w14:paraId="5977E26B" w14:textId="77777777" w:rsidR="007608CC" w:rsidRDefault="007608CC" w:rsidP="001C235E">
      <w:pPr>
        <w:pStyle w:val="Style7"/>
        <w:widowControl/>
        <w:spacing w:line="240" w:lineRule="exact"/>
        <w:jc w:val="left"/>
        <w:rPr>
          <w:rFonts w:ascii="Arial Narrow" w:hAnsi="Arial Narrow"/>
          <w:sz w:val="20"/>
          <w:szCs w:val="20"/>
        </w:rPr>
      </w:pPr>
    </w:p>
    <w:p w14:paraId="3DAA781D" w14:textId="77777777" w:rsidR="00877ADB" w:rsidRPr="006F292A" w:rsidRDefault="00877ADB" w:rsidP="001C235E">
      <w:pPr>
        <w:pStyle w:val="Style7"/>
        <w:widowControl/>
        <w:spacing w:line="240" w:lineRule="exact"/>
        <w:jc w:val="left"/>
        <w:rPr>
          <w:rFonts w:ascii="Arial Narrow" w:hAnsi="Arial Narrow"/>
          <w:sz w:val="20"/>
          <w:szCs w:val="20"/>
        </w:rPr>
      </w:pPr>
    </w:p>
    <w:p w14:paraId="6736137C" w14:textId="77777777" w:rsidR="007608CC" w:rsidRPr="006F292A" w:rsidRDefault="007608CC" w:rsidP="007608CC">
      <w:pPr>
        <w:pStyle w:val="Style7"/>
        <w:widowControl/>
        <w:spacing w:before="53"/>
        <w:rPr>
          <w:rStyle w:val="FontStyle12"/>
          <w:rFonts w:ascii="Arial Narrow" w:hAnsi="Arial Narrow"/>
        </w:rPr>
      </w:pPr>
    </w:p>
    <w:p w14:paraId="20967C7A" w14:textId="77777777" w:rsidR="007608CC" w:rsidRPr="006F292A" w:rsidRDefault="007608CC" w:rsidP="007608CC">
      <w:pPr>
        <w:pStyle w:val="Style7"/>
        <w:widowControl/>
        <w:spacing w:before="53"/>
        <w:rPr>
          <w:rStyle w:val="FontStyle12"/>
          <w:rFonts w:ascii="Arial Narrow" w:hAnsi="Arial Narrow"/>
        </w:rPr>
      </w:pPr>
      <w:r w:rsidRPr="006F292A">
        <w:rPr>
          <w:rStyle w:val="FontStyle12"/>
          <w:rFonts w:ascii="Arial Narrow" w:hAnsi="Arial Narrow"/>
        </w:rPr>
        <w:lastRenderedPageBreak/>
        <w:t>§8</w:t>
      </w:r>
    </w:p>
    <w:p w14:paraId="48321489" w14:textId="77777777" w:rsidR="007608CC" w:rsidRPr="006F292A" w:rsidRDefault="00697D95" w:rsidP="007608CC">
      <w:pPr>
        <w:pStyle w:val="Style7"/>
        <w:widowControl/>
        <w:spacing w:line="250" w:lineRule="exact"/>
        <w:rPr>
          <w:rStyle w:val="FontStyle12"/>
          <w:rFonts w:ascii="Arial Narrow" w:hAnsi="Arial Narrow"/>
        </w:rPr>
      </w:pPr>
      <w:r w:rsidRPr="006F292A">
        <w:rPr>
          <w:rStyle w:val="FontStyle12"/>
          <w:rFonts w:ascii="Arial Narrow" w:hAnsi="Arial Narrow"/>
        </w:rPr>
        <w:t>OCHRONA INFORMACJI I DANE OSOBOWE</w:t>
      </w:r>
    </w:p>
    <w:p w14:paraId="444A98CC" w14:textId="77777777" w:rsidR="007608CC" w:rsidRPr="006F292A" w:rsidRDefault="007608CC" w:rsidP="007608CC">
      <w:pPr>
        <w:pStyle w:val="Style8"/>
        <w:widowControl/>
        <w:numPr>
          <w:ilvl w:val="0"/>
          <w:numId w:val="10"/>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Strony zobowiązują się zachować w tajemnicy wszelkie informacje uzyskane w związku z zawarciem i realizacją Umowy, w tym postanowienia Umowy oraz nie wykorzystywać tych informacji do celów innych niż realizacja Umowy, jak również nie udostępniać ich osobom trzecim bez zgody drugiej Strony. Zobowiązanie do zachowania w tajemnicy informacji wiąże w czasie obowiązywania Umowy, jak również w okresie 3 (trzech) lat po jej rozwiązaniu, wygaśnięciu lub zniweczeniu skutków prawnych.</w:t>
      </w:r>
    </w:p>
    <w:p w14:paraId="7CD49974" w14:textId="77777777" w:rsidR="007608CC" w:rsidRPr="006F292A" w:rsidRDefault="007608CC" w:rsidP="007608CC">
      <w:pPr>
        <w:pStyle w:val="Style8"/>
        <w:widowControl/>
        <w:numPr>
          <w:ilvl w:val="0"/>
          <w:numId w:val="10"/>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W przypadku konieczności przekazania Kupującemu przez Sprzedawcę informacji stanowiących u Sprzedawcy Tajemnicę Przedsiębiorstwa, Tajemnicę Spółki ANWIL S.A., rozumianą jako szczególnie chroniony rodzaj Tajemnicy Przedsiębiorstwa lub danych osobowych w rozumieniu obowiązujących przepisów o ochronie danych osobowych, Strony zobowiązane są przed przekazaniem tych informacji zawrzeć oddzielną umowę określającą zasady ich przetwarzania i ochrony.</w:t>
      </w:r>
    </w:p>
    <w:p w14:paraId="0310050F" w14:textId="3D10E106" w:rsidR="007608CC" w:rsidRPr="006F292A" w:rsidRDefault="007608CC" w:rsidP="007608CC">
      <w:pPr>
        <w:pStyle w:val="Style8"/>
        <w:widowControl/>
        <w:numPr>
          <w:ilvl w:val="0"/>
          <w:numId w:val="10"/>
        </w:numPr>
        <w:tabs>
          <w:tab w:val="left" w:pos="355"/>
        </w:tabs>
        <w:spacing w:line="250" w:lineRule="exact"/>
        <w:ind w:left="355" w:hanging="355"/>
        <w:rPr>
          <w:rStyle w:val="FontStyle13"/>
          <w:rFonts w:ascii="Arial Narrow" w:hAnsi="Arial Narrow"/>
        </w:rPr>
      </w:pPr>
      <w:r w:rsidRPr="006F292A">
        <w:rPr>
          <w:rStyle w:val="FontStyle13"/>
          <w:rFonts w:ascii="Arial Narrow" w:hAnsi="Arial Narrow"/>
        </w:rPr>
        <w:t xml:space="preserve">Kupujący niniejszym wyraża zgodę na udostępnienie przez Sprzedawcę kopii Umowy wraz z Załącznikami </w:t>
      </w:r>
      <w:r w:rsidR="002D3161" w:rsidRPr="006F292A">
        <w:rPr>
          <w:rStyle w:val="FontStyle13"/>
          <w:rFonts w:ascii="Arial Narrow" w:hAnsi="Arial Narrow"/>
        </w:rPr>
        <w:t xml:space="preserve">oraz </w:t>
      </w:r>
      <w:r w:rsidR="00E968FE">
        <w:rPr>
          <w:rStyle w:val="FontStyle13"/>
          <w:rFonts w:ascii="Arial Narrow" w:hAnsi="Arial Narrow"/>
        </w:rPr>
        <w:t xml:space="preserve"> </w:t>
      </w:r>
      <w:r w:rsidR="009003B3">
        <w:rPr>
          <w:rStyle w:val="FontStyle13"/>
          <w:rFonts w:ascii="Arial Narrow" w:hAnsi="Arial Narrow"/>
        </w:rPr>
        <w:t xml:space="preserve">innych </w:t>
      </w:r>
      <w:r w:rsidR="002D3161" w:rsidRPr="006F292A">
        <w:rPr>
          <w:rStyle w:val="FontStyle13"/>
          <w:rFonts w:ascii="Arial Narrow" w:hAnsi="Arial Narrow"/>
        </w:rPr>
        <w:t xml:space="preserve">dokumentów dotyczących transakcji zrealizowanej z Kupującym na podstawie </w:t>
      </w:r>
      <w:r w:rsidR="009003B3">
        <w:rPr>
          <w:rStyle w:val="FontStyle13"/>
          <w:rFonts w:ascii="Arial Narrow" w:hAnsi="Arial Narrow"/>
        </w:rPr>
        <w:t>niniejszej Umowy lub informacji z nich wynikających</w:t>
      </w:r>
      <w:r w:rsidR="002D3161" w:rsidRPr="006F292A">
        <w:rPr>
          <w:rStyle w:val="FontStyle13"/>
          <w:rFonts w:ascii="Arial Narrow" w:hAnsi="Arial Narrow"/>
        </w:rPr>
        <w:t xml:space="preserve"> </w:t>
      </w:r>
      <w:r w:rsidRPr="006F292A">
        <w:rPr>
          <w:rStyle w:val="FontStyle13"/>
          <w:rFonts w:ascii="Arial Narrow" w:hAnsi="Arial Narrow"/>
        </w:rPr>
        <w:t>brokerowi ubezpieczeniowemu lub ubezpieczycielowi na potrzeby realizacji praw i obowiązków wynikających z umów ubezpieczeniowych zawartych przez Sprzedawcę, jak również na udostępnienie przez Sprzedawcę kopii lub oryginałów w/w dokumentów lub informacji z nich wynikających spółkom z Grupy Kapitałowej ORLEN.</w:t>
      </w:r>
    </w:p>
    <w:p w14:paraId="189EC520" w14:textId="10B1750A" w:rsidR="00FD21CB" w:rsidRPr="006F292A" w:rsidRDefault="00551169" w:rsidP="00765378">
      <w:pPr>
        <w:pStyle w:val="Style8"/>
        <w:numPr>
          <w:ilvl w:val="0"/>
          <w:numId w:val="10"/>
        </w:numPr>
        <w:tabs>
          <w:tab w:val="left" w:pos="284"/>
        </w:tabs>
        <w:spacing w:line="250" w:lineRule="exact"/>
        <w:ind w:left="284" w:hanging="284"/>
        <w:rPr>
          <w:rStyle w:val="FontStyle13"/>
          <w:rFonts w:ascii="Arial Narrow" w:hAnsi="Arial Narrow"/>
        </w:rPr>
      </w:pPr>
      <w:r w:rsidRPr="006F292A">
        <w:rPr>
          <w:rStyle w:val="FontStyle13"/>
          <w:rFonts w:ascii="Arial Narrow" w:hAnsi="Arial Narrow"/>
        </w:rPr>
        <w:t>Sprzedawca</w:t>
      </w:r>
      <w:r w:rsidR="00FD21CB" w:rsidRPr="006F292A">
        <w:rPr>
          <w:rStyle w:val="FontStyle13"/>
          <w:rFonts w:ascii="Arial Narrow" w:hAnsi="Arial Narrow"/>
        </w:rPr>
        <w:t xml:space="preserve"> przekazuje Klauzulę informacyjną stanowiącą </w:t>
      </w:r>
      <w:r w:rsidR="00FD21CB" w:rsidRPr="00814EF4">
        <w:rPr>
          <w:rStyle w:val="FontStyle13"/>
          <w:rFonts w:ascii="Arial Narrow" w:hAnsi="Arial Narrow"/>
        </w:rPr>
        <w:t>Załącznik nr 5 do</w:t>
      </w:r>
      <w:r w:rsidR="00FD21CB" w:rsidRPr="006F292A">
        <w:rPr>
          <w:rStyle w:val="FontStyle13"/>
          <w:rFonts w:ascii="Arial Narrow" w:hAnsi="Arial Narrow"/>
        </w:rPr>
        <w:t xml:space="preserve"> Umowy przedstawiającą szczegółowe</w:t>
      </w:r>
      <w:r w:rsidR="00765378" w:rsidRPr="006F292A">
        <w:rPr>
          <w:rStyle w:val="FontStyle13"/>
          <w:rFonts w:ascii="Arial Narrow" w:hAnsi="Arial Narrow"/>
        </w:rPr>
        <w:t xml:space="preserve">   </w:t>
      </w:r>
      <w:r w:rsidR="00FD21CB" w:rsidRPr="006F292A">
        <w:rPr>
          <w:rStyle w:val="FontStyle13"/>
          <w:rFonts w:ascii="Arial Narrow" w:hAnsi="Arial Narrow"/>
        </w:rPr>
        <w:t xml:space="preserve">informacje dotyczące przetwarzania danych osobowych w związku z zawieraną Umową. </w:t>
      </w:r>
    </w:p>
    <w:p w14:paraId="1DFD2AB4" w14:textId="77777777" w:rsidR="00FD21CB" w:rsidRPr="006F292A" w:rsidRDefault="00FD21CB" w:rsidP="00765378">
      <w:pPr>
        <w:pStyle w:val="Style8"/>
        <w:numPr>
          <w:ilvl w:val="0"/>
          <w:numId w:val="10"/>
        </w:numPr>
        <w:tabs>
          <w:tab w:val="left" w:pos="355"/>
        </w:tabs>
        <w:spacing w:line="250" w:lineRule="exact"/>
        <w:ind w:left="284" w:hanging="284"/>
        <w:rPr>
          <w:rStyle w:val="FontStyle13"/>
          <w:rFonts w:ascii="Arial Narrow" w:hAnsi="Arial Narrow"/>
        </w:rPr>
      </w:pPr>
      <w:r w:rsidRPr="006F292A">
        <w:rPr>
          <w:rStyle w:val="FontStyle13"/>
          <w:rFonts w:ascii="Arial Narrow" w:hAnsi="Arial Narrow"/>
        </w:rPr>
        <w:t>Załączona Klauzula informacyjna stanowi wypełnienie obowiązku informacyjnego wynikającego z art. 13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145C1036" w14:textId="77777777" w:rsidR="007608CC" w:rsidRPr="006F292A" w:rsidRDefault="007608CC" w:rsidP="00563621">
      <w:pPr>
        <w:pStyle w:val="Style7"/>
        <w:widowControl/>
        <w:spacing w:line="240" w:lineRule="exact"/>
        <w:jc w:val="left"/>
        <w:rPr>
          <w:rFonts w:ascii="Arial Narrow" w:hAnsi="Arial Narrow"/>
          <w:sz w:val="20"/>
          <w:szCs w:val="20"/>
        </w:rPr>
      </w:pPr>
    </w:p>
    <w:p w14:paraId="2AE6B2C6" w14:textId="77777777" w:rsidR="007608CC" w:rsidRPr="006F292A" w:rsidRDefault="007608CC" w:rsidP="007608CC">
      <w:pPr>
        <w:pStyle w:val="Style7"/>
        <w:widowControl/>
        <w:spacing w:before="91"/>
        <w:rPr>
          <w:rStyle w:val="FontStyle12"/>
          <w:rFonts w:ascii="Arial Narrow" w:hAnsi="Arial Narrow"/>
        </w:rPr>
      </w:pPr>
    </w:p>
    <w:p w14:paraId="6F651085" w14:textId="77777777" w:rsidR="007608CC" w:rsidRPr="006F292A" w:rsidRDefault="007608CC" w:rsidP="007608CC">
      <w:pPr>
        <w:pStyle w:val="Style7"/>
        <w:widowControl/>
        <w:spacing w:before="91"/>
        <w:rPr>
          <w:rStyle w:val="FontStyle12"/>
          <w:rFonts w:ascii="Arial Narrow" w:hAnsi="Arial Narrow"/>
        </w:rPr>
      </w:pPr>
      <w:r w:rsidRPr="006F292A">
        <w:rPr>
          <w:rStyle w:val="FontStyle12"/>
          <w:rFonts w:ascii="Arial Narrow" w:hAnsi="Arial Narrow"/>
        </w:rPr>
        <w:t>§</w:t>
      </w:r>
      <w:r w:rsidR="00563621" w:rsidRPr="006F292A">
        <w:rPr>
          <w:rStyle w:val="FontStyle12"/>
          <w:rFonts w:ascii="Arial Narrow" w:hAnsi="Arial Narrow"/>
        </w:rPr>
        <w:t>9</w:t>
      </w:r>
    </w:p>
    <w:p w14:paraId="1337C02C" w14:textId="77777777" w:rsidR="007608CC" w:rsidRPr="006F292A" w:rsidRDefault="007608CC" w:rsidP="007608CC">
      <w:pPr>
        <w:pStyle w:val="Style7"/>
        <w:widowControl/>
        <w:spacing w:line="250" w:lineRule="exact"/>
        <w:rPr>
          <w:rStyle w:val="FontStyle12"/>
          <w:rFonts w:ascii="Arial Narrow" w:hAnsi="Arial Narrow"/>
        </w:rPr>
      </w:pPr>
      <w:r w:rsidRPr="006F292A">
        <w:rPr>
          <w:rStyle w:val="FontStyle12"/>
          <w:rFonts w:ascii="Arial Narrow" w:hAnsi="Arial Narrow"/>
        </w:rPr>
        <w:t>ODSTĄPIENIE OD UMOWY</w:t>
      </w:r>
    </w:p>
    <w:p w14:paraId="5CD40337" w14:textId="77777777" w:rsidR="007608CC" w:rsidRPr="006F292A" w:rsidRDefault="007608CC" w:rsidP="007608CC">
      <w:pPr>
        <w:pStyle w:val="Style8"/>
        <w:widowControl/>
        <w:tabs>
          <w:tab w:val="left" w:pos="365"/>
        </w:tabs>
        <w:spacing w:line="250" w:lineRule="exact"/>
        <w:ind w:left="365" w:hanging="365"/>
        <w:jc w:val="left"/>
        <w:rPr>
          <w:rStyle w:val="FontStyle13"/>
          <w:rFonts w:ascii="Arial Narrow" w:hAnsi="Arial Narrow"/>
        </w:rPr>
      </w:pPr>
      <w:r w:rsidRPr="006F292A">
        <w:rPr>
          <w:rStyle w:val="FontStyle13"/>
          <w:rFonts w:ascii="Arial Narrow" w:hAnsi="Arial Narrow"/>
        </w:rPr>
        <w:t>1.</w:t>
      </w:r>
      <w:r w:rsidRPr="006F292A">
        <w:rPr>
          <w:rStyle w:val="FontStyle13"/>
          <w:rFonts w:ascii="Arial Narrow" w:hAnsi="Arial Narrow" w:cs="Times New Roman"/>
        </w:rPr>
        <w:tab/>
      </w:r>
      <w:r w:rsidRPr="006F292A">
        <w:rPr>
          <w:rStyle w:val="FontStyle13"/>
          <w:rFonts w:ascii="Arial Narrow" w:hAnsi="Arial Narrow"/>
        </w:rPr>
        <w:t>Sprzedawca w ramach umownego prawa odstąpienia może odstąpić od Umowy w przypadku wystąpienia co najmniej jednej z następujących okoliczności:</w:t>
      </w:r>
    </w:p>
    <w:p w14:paraId="4C8C4DC4" w14:textId="77777777" w:rsidR="007608CC" w:rsidRPr="006F292A" w:rsidRDefault="007608CC" w:rsidP="007608CC">
      <w:pPr>
        <w:pStyle w:val="Style8"/>
        <w:widowControl/>
        <w:numPr>
          <w:ilvl w:val="0"/>
          <w:numId w:val="13"/>
        </w:numPr>
        <w:tabs>
          <w:tab w:val="left" w:pos="778"/>
        </w:tabs>
        <w:spacing w:line="250" w:lineRule="exact"/>
        <w:ind w:left="778" w:hanging="278"/>
        <w:rPr>
          <w:rStyle w:val="FontStyle13"/>
          <w:rFonts w:ascii="Arial Narrow" w:hAnsi="Arial Narrow"/>
        </w:rPr>
      </w:pPr>
      <w:r w:rsidRPr="006F292A">
        <w:rPr>
          <w:rStyle w:val="FontStyle13"/>
          <w:rFonts w:ascii="Arial Narrow" w:hAnsi="Arial Narrow"/>
        </w:rPr>
        <w:t>Kupujący naruszył swoje istotne zobowiązanie wynikające z Umowy, a działanie lub zaniechanie po stronie Kupującego nie zostało naprawione w terminie określonym w pisemnym wezwaniu Sprzedawcy doręczonym Kupującemu;</w:t>
      </w:r>
    </w:p>
    <w:p w14:paraId="3D902A8D" w14:textId="1FEA22A7" w:rsidR="007608CC" w:rsidRPr="006F292A" w:rsidRDefault="007608CC" w:rsidP="007608CC">
      <w:pPr>
        <w:pStyle w:val="Style8"/>
        <w:widowControl/>
        <w:numPr>
          <w:ilvl w:val="0"/>
          <w:numId w:val="13"/>
        </w:numPr>
        <w:tabs>
          <w:tab w:val="left" w:pos="778"/>
        </w:tabs>
        <w:spacing w:line="250" w:lineRule="exact"/>
        <w:ind w:left="778" w:hanging="278"/>
        <w:rPr>
          <w:rStyle w:val="FontStyle13"/>
          <w:rFonts w:ascii="Arial Narrow" w:hAnsi="Arial Narrow"/>
        </w:rPr>
      </w:pPr>
      <w:r w:rsidRPr="006F292A">
        <w:rPr>
          <w:rStyle w:val="FontStyle13"/>
          <w:rFonts w:ascii="Arial Narrow" w:hAnsi="Arial Narrow"/>
        </w:rPr>
        <w:t xml:space="preserve">gdy Kupujący nie wykonuje </w:t>
      </w:r>
      <w:r w:rsidR="00AE4D86">
        <w:rPr>
          <w:rStyle w:val="FontStyle13"/>
          <w:rFonts w:ascii="Arial Narrow" w:hAnsi="Arial Narrow"/>
        </w:rPr>
        <w:t>swoich zobowiązań</w:t>
      </w:r>
      <w:r w:rsidRPr="006F292A">
        <w:rPr>
          <w:rStyle w:val="FontStyle13"/>
          <w:rFonts w:ascii="Arial Narrow" w:hAnsi="Arial Narrow"/>
        </w:rPr>
        <w:t xml:space="preserve"> zgodnie z Umową i/lub wykonuje </w:t>
      </w:r>
      <w:r w:rsidR="00F66ABB">
        <w:rPr>
          <w:rStyle w:val="FontStyle13"/>
          <w:rFonts w:ascii="Arial Narrow" w:hAnsi="Arial Narrow"/>
        </w:rPr>
        <w:t>je</w:t>
      </w:r>
      <w:r w:rsidR="00F66ABB" w:rsidRPr="006F292A">
        <w:rPr>
          <w:rStyle w:val="FontStyle13"/>
          <w:rFonts w:ascii="Arial Narrow" w:hAnsi="Arial Narrow"/>
        </w:rPr>
        <w:t xml:space="preserve"> </w:t>
      </w:r>
      <w:r w:rsidRPr="006F292A">
        <w:rPr>
          <w:rStyle w:val="FontStyle13"/>
          <w:rFonts w:ascii="Arial Narrow" w:hAnsi="Arial Narrow"/>
        </w:rPr>
        <w:t xml:space="preserve">w sposób wadliwy pomimo upływu wyznaczonego przez Sprzedawcę terminu do zmiany sposobu </w:t>
      </w:r>
      <w:r w:rsidR="00F66ABB">
        <w:rPr>
          <w:rStyle w:val="FontStyle13"/>
          <w:rFonts w:ascii="Arial Narrow" w:hAnsi="Arial Narrow"/>
        </w:rPr>
        <w:t>ich</w:t>
      </w:r>
      <w:r w:rsidRPr="006F292A">
        <w:rPr>
          <w:rStyle w:val="FontStyle13"/>
          <w:rFonts w:ascii="Arial Narrow" w:hAnsi="Arial Narrow"/>
        </w:rPr>
        <w:t xml:space="preserve"> wykonywania;</w:t>
      </w:r>
    </w:p>
    <w:p w14:paraId="5EBD2E99" w14:textId="29AC62DD" w:rsidR="007608CC" w:rsidRPr="006F292A" w:rsidRDefault="007608CC" w:rsidP="007608CC">
      <w:pPr>
        <w:pStyle w:val="Style8"/>
        <w:widowControl/>
        <w:numPr>
          <w:ilvl w:val="0"/>
          <w:numId w:val="14"/>
        </w:numPr>
        <w:tabs>
          <w:tab w:val="left" w:pos="778"/>
        </w:tabs>
        <w:spacing w:line="250" w:lineRule="exact"/>
        <w:ind w:left="499" w:firstLine="0"/>
        <w:jc w:val="left"/>
        <w:rPr>
          <w:rStyle w:val="FontStyle13"/>
          <w:rFonts w:ascii="Arial Narrow" w:hAnsi="Arial Narrow"/>
        </w:rPr>
      </w:pPr>
      <w:r w:rsidRPr="006F292A">
        <w:rPr>
          <w:rStyle w:val="FontStyle13"/>
          <w:rFonts w:ascii="Arial Narrow" w:hAnsi="Arial Narrow"/>
        </w:rPr>
        <w:t xml:space="preserve">Kupujący utracił zdolności do wykonania </w:t>
      </w:r>
      <w:r w:rsidR="00F66ABB">
        <w:rPr>
          <w:rStyle w:val="FontStyle13"/>
          <w:rFonts w:ascii="Arial Narrow" w:hAnsi="Arial Narrow"/>
        </w:rPr>
        <w:t>swoich zobowiązań wynikających z Umowy</w:t>
      </w:r>
      <w:r w:rsidRPr="006F292A">
        <w:rPr>
          <w:rStyle w:val="FontStyle13"/>
          <w:rFonts w:ascii="Arial Narrow" w:hAnsi="Arial Narrow"/>
        </w:rPr>
        <w:t>;</w:t>
      </w:r>
    </w:p>
    <w:p w14:paraId="1AB19972" w14:textId="387C1E08" w:rsidR="007608CC" w:rsidRPr="006F292A" w:rsidRDefault="007608CC" w:rsidP="007608CC">
      <w:pPr>
        <w:pStyle w:val="Style8"/>
        <w:widowControl/>
        <w:numPr>
          <w:ilvl w:val="0"/>
          <w:numId w:val="14"/>
        </w:numPr>
        <w:tabs>
          <w:tab w:val="left" w:pos="778"/>
        </w:tabs>
        <w:spacing w:line="250" w:lineRule="exact"/>
        <w:ind w:left="499" w:firstLine="0"/>
        <w:jc w:val="left"/>
        <w:rPr>
          <w:rFonts w:ascii="Arial Narrow" w:hAnsi="Arial Narrow"/>
          <w:sz w:val="20"/>
          <w:szCs w:val="20"/>
        </w:rPr>
      </w:pPr>
      <w:r w:rsidRPr="006F292A">
        <w:rPr>
          <w:rStyle w:val="FontStyle13"/>
          <w:rFonts w:ascii="Arial Narrow" w:hAnsi="Arial Narrow"/>
        </w:rPr>
        <w:t>Kupujący opóźni</w:t>
      </w:r>
      <w:r w:rsidR="006D0396" w:rsidRPr="006F292A">
        <w:rPr>
          <w:rStyle w:val="FontStyle13"/>
          <w:rFonts w:ascii="Arial Narrow" w:hAnsi="Arial Narrow"/>
        </w:rPr>
        <w:t>a</w:t>
      </w:r>
      <w:r w:rsidRPr="006F292A">
        <w:rPr>
          <w:rStyle w:val="FontStyle13"/>
          <w:rFonts w:ascii="Arial Narrow" w:hAnsi="Arial Narrow"/>
        </w:rPr>
        <w:t xml:space="preserve"> się w realizacji </w:t>
      </w:r>
      <w:r w:rsidR="00B437AF">
        <w:rPr>
          <w:rStyle w:val="FontStyle13"/>
          <w:rFonts w:ascii="Arial Narrow" w:hAnsi="Arial Narrow"/>
        </w:rPr>
        <w:t>swoich zobowiązań wynikających z Umowy</w:t>
      </w:r>
      <w:r w:rsidRPr="006F292A">
        <w:rPr>
          <w:rStyle w:val="FontStyle13"/>
          <w:rFonts w:ascii="Arial Narrow" w:hAnsi="Arial Narrow"/>
        </w:rPr>
        <w:t>;</w:t>
      </w:r>
    </w:p>
    <w:p w14:paraId="2A58798A" w14:textId="77777777" w:rsidR="007608CC" w:rsidRPr="006F292A" w:rsidRDefault="007608CC" w:rsidP="002D3161">
      <w:pPr>
        <w:pStyle w:val="Style8"/>
        <w:widowControl/>
        <w:numPr>
          <w:ilvl w:val="0"/>
          <w:numId w:val="13"/>
        </w:numPr>
        <w:tabs>
          <w:tab w:val="left" w:pos="778"/>
        </w:tabs>
        <w:spacing w:line="250" w:lineRule="exact"/>
        <w:ind w:left="778" w:hanging="278"/>
        <w:rPr>
          <w:rStyle w:val="FontStyle13"/>
          <w:rFonts w:ascii="Arial Narrow" w:hAnsi="Arial Narrow"/>
        </w:rPr>
      </w:pPr>
      <w:r w:rsidRPr="006F292A">
        <w:rPr>
          <w:rStyle w:val="FontStyle13"/>
          <w:rFonts w:ascii="Arial Narrow" w:hAnsi="Arial Narrow"/>
        </w:rPr>
        <w:t>Sprzedawca może odstąpić od Umowy wedle własnego wyboru w całości lub w tej części Umowy, której przyczyna odstąpienia dotyczy.</w:t>
      </w:r>
    </w:p>
    <w:p w14:paraId="1F3B75C8" w14:textId="2F49414D" w:rsidR="007608CC" w:rsidRPr="006F292A" w:rsidRDefault="007608CC" w:rsidP="007608CC">
      <w:pPr>
        <w:pStyle w:val="Style8"/>
        <w:widowControl/>
        <w:numPr>
          <w:ilvl w:val="0"/>
          <w:numId w:val="15"/>
        </w:numPr>
        <w:tabs>
          <w:tab w:val="left" w:pos="365"/>
        </w:tabs>
        <w:spacing w:line="250" w:lineRule="exact"/>
        <w:ind w:left="365" w:hanging="365"/>
        <w:rPr>
          <w:rStyle w:val="FontStyle13"/>
          <w:rFonts w:ascii="Arial Narrow" w:hAnsi="Arial Narrow"/>
        </w:rPr>
      </w:pPr>
      <w:r w:rsidRPr="006F292A">
        <w:rPr>
          <w:rStyle w:val="FontStyle13"/>
          <w:rFonts w:ascii="Arial Narrow" w:hAnsi="Arial Narrow"/>
        </w:rPr>
        <w:t xml:space="preserve">Powyższe umowne uprawnienie Sprzedawcy do odstąpienia od Umowy przysługuje Sprzedawcy w terminie do czterdziestego piątego (45) dnia od dnia, w którym Kupujący powinien zakończyć realizację </w:t>
      </w:r>
      <w:r w:rsidR="00B437AF">
        <w:rPr>
          <w:rStyle w:val="FontStyle13"/>
          <w:rFonts w:ascii="Arial Narrow" w:hAnsi="Arial Narrow"/>
        </w:rPr>
        <w:t>swoich zobowiązań wynikających z Umowy</w:t>
      </w:r>
      <w:r w:rsidRPr="006F292A">
        <w:rPr>
          <w:rStyle w:val="FontStyle13"/>
          <w:rFonts w:ascii="Arial Narrow" w:hAnsi="Arial Narrow"/>
        </w:rPr>
        <w:t>, lecz nie później niż w terminie trzech (3) miesięcy od dnia, w którym Sprzedawca dowiedział się o okoliczności stanowiącej podstawę odstąpienia.</w:t>
      </w:r>
    </w:p>
    <w:p w14:paraId="47223A8B" w14:textId="77777777" w:rsidR="007608CC" w:rsidRPr="006F292A" w:rsidRDefault="007608CC" w:rsidP="007608CC">
      <w:pPr>
        <w:pStyle w:val="Style8"/>
        <w:widowControl/>
        <w:numPr>
          <w:ilvl w:val="0"/>
          <w:numId w:val="15"/>
        </w:numPr>
        <w:tabs>
          <w:tab w:val="left" w:pos="365"/>
        </w:tabs>
        <w:spacing w:line="250" w:lineRule="exact"/>
        <w:ind w:left="365" w:hanging="365"/>
        <w:rPr>
          <w:rStyle w:val="FontStyle12"/>
          <w:rFonts w:ascii="Arial Narrow" w:hAnsi="Arial Narrow"/>
          <w:b w:val="0"/>
          <w:bCs w:val="0"/>
        </w:rPr>
      </w:pPr>
      <w:r w:rsidRPr="006F292A">
        <w:rPr>
          <w:rStyle w:val="FontStyle13"/>
          <w:rFonts w:ascii="Arial Narrow" w:hAnsi="Arial Narrow"/>
        </w:rPr>
        <w:t>Odstąpienie przez Stronę od Umowy powinno nastąpić w formie pisemnej z podaniem przyczyny odstąpienia. Z dniem, w którym oświadczenie o odstąpieniu od Umowy stanie się skuteczne wygasają wynikające z Umowy prawa i zobowiązania Stron za wyjątkiem praw i zobowiązań, co do których Umowa stanowi, że pozostają w mocy niezależnie od odstąpienia od Umowy.</w:t>
      </w:r>
    </w:p>
    <w:p w14:paraId="072CCBE1" w14:textId="77777777" w:rsidR="007608CC" w:rsidRPr="006F292A" w:rsidRDefault="007608CC" w:rsidP="007608CC">
      <w:pPr>
        <w:pStyle w:val="Style7"/>
        <w:widowControl/>
        <w:spacing w:before="10" w:line="250" w:lineRule="exact"/>
        <w:rPr>
          <w:rStyle w:val="FontStyle12"/>
          <w:rFonts w:ascii="Arial Narrow" w:hAnsi="Arial Narrow"/>
        </w:rPr>
      </w:pPr>
    </w:p>
    <w:p w14:paraId="5C9620FF" w14:textId="77777777" w:rsidR="007608CC" w:rsidRPr="006F292A" w:rsidRDefault="007608CC" w:rsidP="007608CC">
      <w:pPr>
        <w:pStyle w:val="Style7"/>
        <w:widowControl/>
        <w:spacing w:before="10" w:line="250" w:lineRule="exact"/>
        <w:rPr>
          <w:rStyle w:val="FontStyle12"/>
          <w:rFonts w:ascii="Arial Narrow" w:hAnsi="Arial Narrow"/>
        </w:rPr>
      </w:pPr>
    </w:p>
    <w:p w14:paraId="067CC190" w14:textId="77777777" w:rsidR="007608CC" w:rsidRPr="006F292A" w:rsidRDefault="007608CC" w:rsidP="007608CC">
      <w:pPr>
        <w:pStyle w:val="Style7"/>
        <w:widowControl/>
        <w:spacing w:before="10" w:line="250" w:lineRule="exact"/>
        <w:rPr>
          <w:rStyle w:val="FontStyle12"/>
          <w:rFonts w:ascii="Arial Narrow" w:hAnsi="Arial Narrow"/>
        </w:rPr>
      </w:pPr>
      <w:r w:rsidRPr="006F292A">
        <w:rPr>
          <w:rStyle w:val="FontStyle12"/>
          <w:rFonts w:ascii="Arial Narrow" w:hAnsi="Arial Narrow"/>
        </w:rPr>
        <w:t>§1</w:t>
      </w:r>
      <w:r w:rsidR="00563621" w:rsidRPr="006F292A">
        <w:rPr>
          <w:rStyle w:val="FontStyle12"/>
          <w:rFonts w:ascii="Arial Narrow" w:hAnsi="Arial Narrow"/>
        </w:rPr>
        <w:t>0</w:t>
      </w:r>
    </w:p>
    <w:p w14:paraId="7B1A6C81" w14:textId="77777777" w:rsidR="007608CC" w:rsidRPr="006F292A" w:rsidRDefault="007608CC" w:rsidP="007608CC">
      <w:pPr>
        <w:pStyle w:val="Style7"/>
        <w:widowControl/>
        <w:spacing w:line="250" w:lineRule="exact"/>
        <w:rPr>
          <w:rStyle w:val="FontStyle12"/>
          <w:rFonts w:ascii="Arial Narrow" w:hAnsi="Arial Narrow"/>
        </w:rPr>
      </w:pPr>
      <w:r w:rsidRPr="006F292A">
        <w:rPr>
          <w:rStyle w:val="FontStyle12"/>
          <w:rFonts w:ascii="Arial Narrow" w:hAnsi="Arial Narrow"/>
        </w:rPr>
        <w:t>PRZEDSTAWICIELE STRON I KOMUNIKACJA</w:t>
      </w:r>
    </w:p>
    <w:p w14:paraId="69B3B9F0" w14:textId="77777777" w:rsidR="006D189F" w:rsidRPr="006F292A" w:rsidRDefault="006D189F" w:rsidP="006D189F">
      <w:pPr>
        <w:numPr>
          <w:ilvl w:val="0"/>
          <w:numId w:val="23"/>
        </w:numPr>
        <w:spacing w:after="0" w:line="240" w:lineRule="auto"/>
        <w:jc w:val="both"/>
        <w:rPr>
          <w:rFonts w:ascii="Arial Narrow" w:hAnsi="Arial Narrow"/>
          <w:sz w:val="20"/>
          <w:szCs w:val="20"/>
        </w:rPr>
      </w:pPr>
      <w:r w:rsidRPr="006F292A">
        <w:rPr>
          <w:rFonts w:ascii="Arial Narrow" w:hAnsi="Arial Narrow"/>
          <w:sz w:val="20"/>
          <w:szCs w:val="20"/>
        </w:rPr>
        <w:t>Nadzór i koordynację nad realizacją Umowy prowadzą:</w:t>
      </w:r>
      <w:r w:rsidRPr="006F292A">
        <w:rPr>
          <w:rFonts w:ascii="Arial Narrow" w:hAnsi="Arial Narrow"/>
          <w:sz w:val="20"/>
          <w:szCs w:val="20"/>
        </w:rPr>
        <w:tab/>
      </w:r>
    </w:p>
    <w:p w14:paraId="2EF12101" w14:textId="77777777" w:rsidR="006D189F" w:rsidRPr="006F292A" w:rsidRDefault="006D189F" w:rsidP="006D189F">
      <w:pPr>
        <w:pStyle w:val="Zwykytekst"/>
        <w:numPr>
          <w:ilvl w:val="0"/>
          <w:numId w:val="24"/>
        </w:numPr>
        <w:jc w:val="both"/>
        <w:rPr>
          <w:rFonts w:ascii="Arial Narrow" w:hAnsi="Arial Narrow" w:cs="Arial"/>
          <w:sz w:val="20"/>
          <w:szCs w:val="20"/>
        </w:rPr>
      </w:pPr>
      <w:r w:rsidRPr="006F292A">
        <w:rPr>
          <w:rFonts w:ascii="Arial Narrow" w:hAnsi="Arial Narrow" w:cs="Arial"/>
          <w:sz w:val="20"/>
          <w:szCs w:val="20"/>
        </w:rPr>
        <w:t xml:space="preserve">ze strony </w:t>
      </w:r>
      <w:r w:rsidRPr="006F292A">
        <w:rPr>
          <w:rFonts w:ascii="Arial Narrow" w:hAnsi="Arial Narrow"/>
          <w:sz w:val="20"/>
          <w:szCs w:val="20"/>
        </w:rPr>
        <w:t>Sprzedawcy</w:t>
      </w:r>
      <w:r w:rsidRPr="006F292A">
        <w:rPr>
          <w:rFonts w:ascii="Arial Narrow" w:hAnsi="Arial Narrow" w:cs="Arial"/>
          <w:sz w:val="20"/>
          <w:szCs w:val="20"/>
        </w:rPr>
        <w:t>:</w:t>
      </w:r>
    </w:p>
    <w:p w14:paraId="738BDDA8" w14:textId="77777777" w:rsidR="006D189F" w:rsidRPr="006F292A" w:rsidRDefault="006D189F" w:rsidP="006D189F">
      <w:pPr>
        <w:pStyle w:val="Zwykytekst"/>
        <w:numPr>
          <w:ilvl w:val="0"/>
          <w:numId w:val="25"/>
        </w:numPr>
        <w:jc w:val="both"/>
        <w:rPr>
          <w:rFonts w:ascii="Arial Narrow" w:hAnsi="Arial Narrow" w:cs="Arial"/>
          <w:sz w:val="20"/>
          <w:szCs w:val="20"/>
        </w:rPr>
      </w:pPr>
      <w:r w:rsidRPr="006F292A">
        <w:rPr>
          <w:rFonts w:ascii="Arial Narrow" w:hAnsi="Arial Narrow" w:cs="Arial"/>
          <w:sz w:val="20"/>
          <w:szCs w:val="20"/>
        </w:rPr>
        <w:t>………………………………….</w:t>
      </w:r>
    </w:p>
    <w:p w14:paraId="57C35C02" w14:textId="77777777" w:rsidR="006D189F" w:rsidRPr="006F292A" w:rsidRDefault="006D189F" w:rsidP="006D189F">
      <w:pPr>
        <w:pStyle w:val="Zwykytekst"/>
        <w:numPr>
          <w:ilvl w:val="0"/>
          <w:numId w:val="24"/>
        </w:numPr>
        <w:jc w:val="both"/>
        <w:rPr>
          <w:rFonts w:ascii="Arial Narrow" w:hAnsi="Arial Narrow" w:cs="Arial"/>
          <w:sz w:val="20"/>
          <w:szCs w:val="20"/>
        </w:rPr>
      </w:pPr>
      <w:r w:rsidRPr="006F292A">
        <w:rPr>
          <w:rFonts w:ascii="Arial Narrow" w:hAnsi="Arial Narrow" w:cs="Arial"/>
          <w:sz w:val="20"/>
          <w:szCs w:val="20"/>
        </w:rPr>
        <w:t xml:space="preserve">ze strony </w:t>
      </w:r>
      <w:r w:rsidRPr="006F292A">
        <w:rPr>
          <w:rFonts w:ascii="Arial Narrow" w:hAnsi="Arial Narrow"/>
          <w:sz w:val="20"/>
          <w:szCs w:val="20"/>
        </w:rPr>
        <w:t>Kupującego</w:t>
      </w:r>
      <w:r w:rsidRPr="006F292A">
        <w:rPr>
          <w:rFonts w:ascii="Arial Narrow" w:hAnsi="Arial Narrow" w:cs="Arial"/>
          <w:sz w:val="20"/>
          <w:szCs w:val="20"/>
        </w:rPr>
        <w:t xml:space="preserve">: </w:t>
      </w:r>
    </w:p>
    <w:p w14:paraId="7CAD9ACE" w14:textId="77777777" w:rsidR="006D189F" w:rsidRPr="006F292A" w:rsidRDefault="006D189F" w:rsidP="006D189F">
      <w:pPr>
        <w:pStyle w:val="Zwykytekst"/>
        <w:numPr>
          <w:ilvl w:val="0"/>
          <w:numId w:val="26"/>
        </w:numPr>
        <w:jc w:val="both"/>
        <w:rPr>
          <w:rFonts w:ascii="Arial Narrow" w:hAnsi="Arial Narrow" w:cs="Arial"/>
          <w:sz w:val="20"/>
          <w:szCs w:val="20"/>
        </w:rPr>
      </w:pPr>
      <w:r w:rsidRPr="006F292A">
        <w:rPr>
          <w:rFonts w:ascii="Arial Narrow" w:hAnsi="Arial Narrow" w:cs="Arial"/>
          <w:sz w:val="20"/>
          <w:szCs w:val="20"/>
        </w:rPr>
        <w:lastRenderedPageBreak/>
        <w:t>…………………………………</w:t>
      </w:r>
    </w:p>
    <w:p w14:paraId="2B18C820" w14:textId="77777777" w:rsidR="006D189F" w:rsidRPr="006F292A" w:rsidRDefault="006D189F" w:rsidP="006D189F">
      <w:pPr>
        <w:pStyle w:val="Zwykytekst"/>
        <w:numPr>
          <w:ilvl w:val="0"/>
          <w:numId w:val="28"/>
        </w:numPr>
        <w:jc w:val="both"/>
        <w:rPr>
          <w:rFonts w:ascii="Arial Narrow" w:hAnsi="Arial Narrow" w:cs="Arial"/>
          <w:sz w:val="20"/>
          <w:szCs w:val="20"/>
        </w:rPr>
      </w:pPr>
      <w:r w:rsidRPr="006F292A">
        <w:rPr>
          <w:rFonts w:ascii="Arial Narrow" w:hAnsi="Arial Narrow" w:cs="Arial"/>
          <w:sz w:val="20"/>
          <w:szCs w:val="20"/>
        </w:rPr>
        <w:t xml:space="preserve">Korespondencja związana z realizacją Umowy będzie doręczana Stronom listem poleconym, przesyłką kurierską lub pocztą elektroniczną: </w:t>
      </w:r>
    </w:p>
    <w:p w14:paraId="70C22DB1" w14:textId="77777777" w:rsidR="006D189F" w:rsidRPr="006F292A" w:rsidRDefault="006D189F" w:rsidP="006D189F">
      <w:pPr>
        <w:pStyle w:val="Zwykytekst"/>
        <w:numPr>
          <w:ilvl w:val="0"/>
          <w:numId w:val="27"/>
        </w:numPr>
        <w:jc w:val="both"/>
        <w:rPr>
          <w:rFonts w:ascii="Arial Narrow" w:hAnsi="Arial Narrow" w:cs="Arial"/>
          <w:sz w:val="20"/>
          <w:szCs w:val="20"/>
        </w:rPr>
      </w:pPr>
      <w:r w:rsidRPr="006F292A">
        <w:rPr>
          <w:rFonts w:ascii="Arial Narrow" w:hAnsi="Arial Narrow" w:cs="Arial"/>
          <w:sz w:val="20"/>
          <w:szCs w:val="20"/>
        </w:rPr>
        <w:t xml:space="preserve">dane </w:t>
      </w:r>
      <w:r w:rsidRPr="006F292A">
        <w:rPr>
          <w:rFonts w:ascii="Arial Narrow" w:hAnsi="Arial Narrow"/>
          <w:sz w:val="20"/>
          <w:szCs w:val="20"/>
        </w:rPr>
        <w:t>Sprzedawcy</w:t>
      </w:r>
      <w:r w:rsidRPr="006F292A">
        <w:rPr>
          <w:rFonts w:ascii="Arial Narrow" w:hAnsi="Arial Narrow" w:cs="Arial"/>
          <w:sz w:val="20"/>
          <w:szCs w:val="20"/>
        </w:rPr>
        <w:t xml:space="preserve"> do korespondencji: ANWIL S.A., ul. Toruńska 222, Włocławek 87-805, e-mail: ……………………………..</w:t>
      </w:r>
    </w:p>
    <w:p w14:paraId="645FD6BC" w14:textId="77777777" w:rsidR="006D189F" w:rsidRPr="006F292A" w:rsidRDefault="006D189F" w:rsidP="006D189F">
      <w:pPr>
        <w:pStyle w:val="Zwykytekst"/>
        <w:numPr>
          <w:ilvl w:val="0"/>
          <w:numId w:val="27"/>
        </w:numPr>
        <w:jc w:val="both"/>
        <w:rPr>
          <w:rFonts w:ascii="Arial Narrow" w:hAnsi="Arial Narrow" w:cs="Arial"/>
          <w:sz w:val="20"/>
          <w:szCs w:val="20"/>
        </w:rPr>
      </w:pPr>
      <w:r w:rsidRPr="006F292A">
        <w:rPr>
          <w:rFonts w:ascii="Arial Narrow" w:hAnsi="Arial Narrow" w:cs="Arial"/>
          <w:sz w:val="20"/>
          <w:szCs w:val="20"/>
        </w:rPr>
        <w:t xml:space="preserve">dane </w:t>
      </w:r>
      <w:r w:rsidRPr="006F292A">
        <w:rPr>
          <w:rFonts w:ascii="Arial Narrow" w:hAnsi="Arial Narrow"/>
          <w:sz w:val="20"/>
          <w:szCs w:val="20"/>
        </w:rPr>
        <w:t>Kupującego</w:t>
      </w:r>
      <w:r w:rsidRPr="006F292A">
        <w:rPr>
          <w:rFonts w:ascii="Arial Narrow" w:hAnsi="Arial Narrow" w:cs="Arial"/>
          <w:sz w:val="20"/>
          <w:szCs w:val="20"/>
        </w:rPr>
        <w:t xml:space="preserve"> do korespondencji: ……………………………………</w:t>
      </w:r>
    </w:p>
    <w:p w14:paraId="4BBDD8D1" w14:textId="77777777" w:rsidR="006D189F" w:rsidRPr="006F292A" w:rsidRDefault="006D189F" w:rsidP="006D189F">
      <w:pPr>
        <w:pStyle w:val="Zwykytekst"/>
        <w:numPr>
          <w:ilvl w:val="0"/>
          <w:numId w:val="28"/>
        </w:numPr>
        <w:jc w:val="both"/>
        <w:rPr>
          <w:rFonts w:ascii="Arial Narrow" w:hAnsi="Arial Narrow" w:cs="Arial"/>
          <w:sz w:val="20"/>
          <w:szCs w:val="20"/>
        </w:rPr>
      </w:pPr>
      <w:r w:rsidRPr="006F292A">
        <w:rPr>
          <w:rFonts w:ascii="Arial Narrow" w:hAnsi="Arial Narrow" w:cs="Arial"/>
          <w:sz w:val="20"/>
          <w:szCs w:val="20"/>
        </w:rPr>
        <w:t>Zmiana danych określonych w ust. 1 i/lub 2 powyżej nie wymaga zawarcia aneksu do Umowy, a jedynie powiadomienia drugiej Strony w formie pisma podpisanego przez osoby uprawnione do reprezentacji, pod rygorem nieważności.</w:t>
      </w:r>
    </w:p>
    <w:p w14:paraId="0418151F" w14:textId="77777777" w:rsidR="007608CC" w:rsidRPr="006F292A" w:rsidRDefault="007608CC" w:rsidP="00FA133B">
      <w:pPr>
        <w:jc w:val="center"/>
        <w:rPr>
          <w:rFonts w:ascii="Arial Narrow" w:hAnsi="Arial Narrow"/>
          <w:sz w:val="20"/>
          <w:szCs w:val="20"/>
        </w:rPr>
      </w:pPr>
    </w:p>
    <w:p w14:paraId="2AEF06B4" w14:textId="77777777" w:rsidR="002F6970" w:rsidRPr="006F292A" w:rsidRDefault="002F6970" w:rsidP="002F6970">
      <w:pPr>
        <w:pStyle w:val="Style7"/>
        <w:widowControl/>
        <w:spacing w:before="14" w:line="250" w:lineRule="exact"/>
        <w:rPr>
          <w:rStyle w:val="FontStyle12"/>
          <w:rFonts w:ascii="Arial Narrow" w:hAnsi="Arial Narrow"/>
        </w:rPr>
      </w:pPr>
      <w:r w:rsidRPr="006F292A">
        <w:rPr>
          <w:rStyle w:val="FontStyle12"/>
          <w:rFonts w:ascii="Arial Narrow" w:hAnsi="Arial Narrow"/>
        </w:rPr>
        <w:t>§</w:t>
      </w:r>
      <w:r w:rsidR="00563621" w:rsidRPr="006F292A">
        <w:rPr>
          <w:rStyle w:val="FontStyle12"/>
          <w:rFonts w:ascii="Arial Narrow" w:hAnsi="Arial Narrow"/>
        </w:rPr>
        <w:t>11</w:t>
      </w:r>
    </w:p>
    <w:p w14:paraId="2EE0E2F6" w14:textId="77777777" w:rsidR="002F6970" w:rsidRPr="006F292A" w:rsidRDefault="002F6970" w:rsidP="002F6970">
      <w:pPr>
        <w:pStyle w:val="Style7"/>
        <w:widowControl/>
        <w:spacing w:line="250" w:lineRule="exact"/>
        <w:rPr>
          <w:rStyle w:val="FontStyle12"/>
          <w:rFonts w:ascii="Arial Narrow" w:hAnsi="Arial Narrow"/>
        </w:rPr>
      </w:pPr>
      <w:r w:rsidRPr="006F292A">
        <w:rPr>
          <w:rStyle w:val="FontStyle12"/>
          <w:rFonts w:ascii="Arial Narrow" w:hAnsi="Arial Narrow"/>
        </w:rPr>
        <w:t>POSTANOWIENIA KOŃCOWE</w:t>
      </w:r>
    </w:p>
    <w:p w14:paraId="046FBA5B" w14:textId="77777777" w:rsidR="002F6970" w:rsidRPr="006F292A" w:rsidRDefault="002F6970" w:rsidP="00FA133B">
      <w:pPr>
        <w:jc w:val="center"/>
        <w:rPr>
          <w:rFonts w:ascii="Arial Narrow" w:hAnsi="Arial Narrow"/>
          <w:sz w:val="20"/>
          <w:szCs w:val="20"/>
        </w:rPr>
      </w:pPr>
    </w:p>
    <w:p w14:paraId="4D4CF75F" w14:textId="765E925F" w:rsidR="002F6970" w:rsidRPr="006F292A" w:rsidRDefault="002F6970" w:rsidP="005569C2">
      <w:pPr>
        <w:pStyle w:val="Akapitzlist"/>
        <w:numPr>
          <w:ilvl w:val="0"/>
          <w:numId w:val="18"/>
        </w:numPr>
        <w:ind w:left="426" w:hanging="426"/>
        <w:jc w:val="both"/>
        <w:rPr>
          <w:rFonts w:ascii="Arial Narrow" w:hAnsi="Arial Narrow"/>
          <w:sz w:val="20"/>
          <w:szCs w:val="20"/>
        </w:rPr>
      </w:pPr>
      <w:r w:rsidRPr="006F292A">
        <w:rPr>
          <w:rFonts w:ascii="Arial Narrow" w:hAnsi="Arial Narrow"/>
          <w:sz w:val="20"/>
          <w:szCs w:val="20"/>
        </w:rPr>
        <w:t>Kupujący oświadcza, że</w:t>
      </w:r>
      <w:r w:rsidR="00551169" w:rsidRPr="006F292A">
        <w:rPr>
          <w:rFonts w:ascii="Arial Narrow" w:hAnsi="Arial Narrow"/>
          <w:sz w:val="20"/>
          <w:szCs w:val="20"/>
        </w:rPr>
        <w:t>:</w:t>
      </w:r>
    </w:p>
    <w:p w14:paraId="1CBAC7D6" w14:textId="77777777" w:rsidR="002F6970" w:rsidRPr="006F292A" w:rsidRDefault="002F6970" w:rsidP="002F6970">
      <w:pPr>
        <w:pStyle w:val="Akapitzlist"/>
        <w:numPr>
          <w:ilvl w:val="0"/>
          <w:numId w:val="17"/>
        </w:numPr>
        <w:jc w:val="both"/>
        <w:rPr>
          <w:rFonts w:ascii="Arial Narrow" w:hAnsi="Arial Narrow"/>
          <w:sz w:val="20"/>
          <w:szCs w:val="20"/>
        </w:rPr>
      </w:pPr>
      <w:r w:rsidRPr="006F292A">
        <w:rPr>
          <w:rFonts w:ascii="Arial Narrow" w:hAnsi="Arial Narrow"/>
          <w:sz w:val="20"/>
          <w:szCs w:val="20"/>
        </w:rPr>
        <w:t xml:space="preserve">znajduje się w sytuacji ekonomicznej </w:t>
      </w:r>
      <w:r w:rsidR="00DA6A4B" w:rsidRPr="006F292A">
        <w:rPr>
          <w:rFonts w:ascii="Arial Narrow" w:hAnsi="Arial Narrow"/>
          <w:sz w:val="20"/>
          <w:szCs w:val="20"/>
        </w:rPr>
        <w:t>i finansowej zapewniającej realizację swoich zobowiązań wynikających z Umowy;</w:t>
      </w:r>
    </w:p>
    <w:p w14:paraId="1049D66D" w14:textId="3C5FD677" w:rsidR="005569C2" w:rsidRPr="00763BFD" w:rsidRDefault="00DA6A4B" w:rsidP="00763BFD">
      <w:pPr>
        <w:pStyle w:val="Akapitzlist"/>
        <w:numPr>
          <w:ilvl w:val="0"/>
          <w:numId w:val="17"/>
        </w:numPr>
        <w:jc w:val="both"/>
        <w:rPr>
          <w:rFonts w:ascii="Arial Narrow" w:hAnsi="Arial Narrow"/>
          <w:sz w:val="20"/>
          <w:szCs w:val="20"/>
        </w:rPr>
      </w:pPr>
      <w:r w:rsidRPr="006F292A">
        <w:rPr>
          <w:rFonts w:ascii="Arial Narrow" w:hAnsi="Arial Narrow"/>
          <w:sz w:val="20"/>
          <w:szCs w:val="20"/>
        </w:rPr>
        <w:t xml:space="preserve">ma niezbędną wiedzę </w:t>
      </w:r>
      <w:r w:rsidR="00551169" w:rsidRPr="006F292A">
        <w:rPr>
          <w:rFonts w:ascii="Arial Narrow" w:hAnsi="Arial Narrow"/>
          <w:sz w:val="20"/>
          <w:szCs w:val="20"/>
        </w:rPr>
        <w:t>i</w:t>
      </w:r>
      <w:r w:rsidRPr="006F292A">
        <w:rPr>
          <w:rFonts w:ascii="Arial Narrow" w:hAnsi="Arial Narrow"/>
          <w:sz w:val="20"/>
          <w:szCs w:val="20"/>
        </w:rPr>
        <w:t xml:space="preserve"> doświadczenie oraz potencjał techniczny, a także </w:t>
      </w:r>
      <w:r w:rsidR="005569C2" w:rsidRPr="006F292A">
        <w:rPr>
          <w:rFonts w:ascii="Arial Narrow" w:hAnsi="Arial Narrow"/>
          <w:sz w:val="20"/>
          <w:szCs w:val="20"/>
        </w:rPr>
        <w:t xml:space="preserve">dysponuje zasobami zdolnymi do wykonania </w:t>
      </w:r>
      <w:r w:rsidR="00983909">
        <w:rPr>
          <w:rFonts w:ascii="Arial Narrow" w:hAnsi="Arial Narrow"/>
          <w:sz w:val="20"/>
          <w:szCs w:val="20"/>
        </w:rPr>
        <w:t>swoich obowiązków wynikających z</w:t>
      </w:r>
      <w:r w:rsidR="00983909" w:rsidRPr="006F292A">
        <w:rPr>
          <w:rFonts w:ascii="Arial Narrow" w:hAnsi="Arial Narrow"/>
          <w:sz w:val="20"/>
          <w:szCs w:val="20"/>
        </w:rPr>
        <w:t xml:space="preserve"> </w:t>
      </w:r>
      <w:r w:rsidR="005569C2" w:rsidRPr="006F292A">
        <w:rPr>
          <w:rFonts w:ascii="Arial Narrow" w:hAnsi="Arial Narrow"/>
          <w:sz w:val="20"/>
          <w:szCs w:val="20"/>
        </w:rPr>
        <w:t>Umowy.</w:t>
      </w:r>
    </w:p>
    <w:p w14:paraId="7BB3D89A" w14:textId="7B033559" w:rsidR="00175808" w:rsidRPr="006F292A" w:rsidRDefault="00175808" w:rsidP="00F503C4">
      <w:pPr>
        <w:pStyle w:val="Akapitzlist"/>
        <w:numPr>
          <w:ilvl w:val="0"/>
          <w:numId w:val="18"/>
        </w:numPr>
        <w:ind w:left="426" w:hanging="426"/>
        <w:rPr>
          <w:rFonts w:ascii="Arial Narrow" w:hAnsi="Arial Narrow"/>
          <w:sz w:val="20"/>
          <w:szCs w:val="20"/>
        </w:rPr>
      </w:pPr>
      <w:r w:rsidRPr="006F292A">
        <w:rPr>
          <w:rFonts w:ascii="Arial Narrow" w:hAnsi="Arial Narrow"/>
          <w:sz w:val="20"/>
          <w:szCs w:val="20"/>
        </w:rPr>
        <w:t>Działając na podstawie ustawy z dnia 8 marca 2013 r. o przeciwdziałaniu nadmiernym opóźnieniom</w:t>
      </w:r>
      <w:r w:rsidR="00A31B6A" w:rsidRPr="006F292A">
        <w:rPr>
          <w:rFonts w:ascii="Arial Narrow" w:hAnsi="Arial Narrow"/>
          <w:sz w:val="20"/>
          <w:szCs w:val="20"/>
        </w:rPr>
        <w:t xml:space="preserve"> </w:t>
      </w:r>
      <w:r w:rsidRPr="006F292A">
        <w:rPr>
          <w:rFonts w:ascii="Arial Narrow" w:hAnsi="Arial Narrow"/>
          <w:sz w:val="20"/>
          <w:szCs w:val="20"/>
        </w:rPr>
        <w:t>w transakcjach handlowych</w:t>
      </w:r>
      <w:r w:rsidR="00A31B6A" w:rsidRPr="006F292A">
        <w:rPr>
          <w:rFonts w:ascii="Arial Narrow" w:hAnsi="Arial Narrow"/>
          <w:sz w:val="20"/>
          <w:szCs w:val="20"/>
        </w:rPr>
        <w:t xml:space="preserve">, </w:t>
      </w:r>
      <w:r w:rsidRPr="006F292A">
        <w:rPr>
          <w:rFonts w:ascii="Arial Narrow" w:hAnsi="Arial Narrow"/>
          <w:sz w:val="20"/>
          <w:szCs w:val="20"/>
        </w:rPr>
        <w:t>Sprzedawca oświadcza, że posiada status dużego przedsiębiorcy.</w:t>
      </w:r>
    </w:p>
    <w:p w14:paraId="3D899750" w14:textId="33340CAC" w:rsidR="005569C2" w:rsidRPr="006F292A" w:rsidRDefault="005569C2" w:rsidP="005569C2">
      <w:pPr>
        <w:pStyle w:val="Akapitzlist"/>
        <w:numPr>
          <w:ilvl w:val="0"/>
          <w:numId w:val="18"/>
        </w:numPr>
        <w:ind w:left="426" w:hanging="426"/>
        <w:jc w:val="both"/>
        <w:rPr>
          <w:rFonts w:ascii="Arial Narrow" w:hAnsi="Arial Narrow"/>
          <w:sz w:val="20"/>
          <w:szCs w:val="20"/>
        </w:rPr>
      </w:pPr>
      <w:r w:rsidRPr="006F292A">
        <w:rPr>
          <w:rFonts w:ascii="Arial Narrow" w:hAnsi="Arial Narrow"/>
          <w:sz w:val="20"/>
          <w:szCs w:val="20"/>
        </w:rPr>
        <w:t>Strony zobowiązują się do wzajemnego i niezwłocznego powiadamiania na piśmie o zaistniałych przeszkodach w wypełnianiu wzajemnych zobowiązań w trakcie wykonywania Umowy.</w:t>
      </w:r>
    </w:p>
    <w:p w14:paraId="627EAC35" w14:textId="77777777" w:rsidR="005569C2" w:rsidRPr="006F292A" w:rsidRDefault="005569C2" w:rsidP="005569C2">
      <w:pPr>
        <w:pStyle w:val="Akapitzlist"/>
        <w:numPr>
          <w:ilvl w:val="0"/>
          <w:numId w:val="18"/>
        </w:numPr>
        <w:ind w:left="426" w:hanging="426"/>
        <w:jc w:val="both"/>
        <w:rPr>
          <w:rFonts w:ascii="Arial Narrow" w:hAnsi="Arial Narrow"/>
          <w:sz w:val="20"/>
          <w:szCs w:val="20"/>
        </w:rPr>
      </w:pPr>
      <w:r w:rsidRPr="006F292A">
        <w:rPr>
          <w:rFonts w:ascii="Arial Narrow" w:hAnsi="Arial Narrow"/>
          <w:sz w:val="20"/>
          <w:szCs w:val="20"/>
        </w:rPr>
        <w:t>Prawem właściwym dla umowy jest prawo polskie.</w:t>
      </w:r>
    </w:p>
    <w:p w14:paraId="30A1466B" w14:textId="59E0D3C7" w:rsidR="005569C2" w:rsidRPr="006F292A" w:rsidRDefault="005569C2" w:rsidP="005569C2">
      <w:pPr>
        <w:pStyle w:val="Akapitzlist"/>
        <w:numPr>
          <w:ilvl w:val="0"/>
          <w:numId w:val="18"/>
        </w:numPr>
        <w:ind w:left="426" w:hanging="426"/>
        <w:jc w:val="both"/>
        <w:rPr>
          <w:rFonts w:ascii="Arial Narrow" w:hAnsi="Arial Narrow"/>
          <w:sz w:val="20"/>
          <w:szCs w:val="20"/>
        </w:rPr>
      </w:pPr>
      <w:r w:rsidRPr="006F292A">
        <w:rPr>
          <w:rFonts w:ascii="Arial Narrow" w:hAnsi="Arial Narrow"/>
          <w:sz w:val="20"/>
          <w:szCs w:val="20"/>
        </w:rPr>
        <w:t>W sprawach nieuregulowanych Umową mają zastosowanie przepisy Kodeks</w:t>
      </w:r>
      <w:r w:rsidR="006D189F" w:rsidRPr="006F292A">
        <w:rPr>
          <w:rFonts w:ascii="Arial Narrow" w:hAnsi="Arial Narrow"/>
          <w:sz w:val="20"/>
          <w:szCs w:val="20"/>
        </w:rPr>
        <w:t>u</w:t>
      </w:r>
      <w:r w:rsidRPr="006F292A">
        <w:rPr>
          <w:rFonts w:ascii="Arial Narrow" w:hAnsi="Arial Narrow"/>
          <w:sz w:val="20"/>
          <w:szCs w:val="20"/>
        </w:rPr>
        <w:t xml:space="preserve"> cywilnego i innych aktów powszechnie obowiązującego prawa.</w:t>
      </w:r>
    </w:p>
    <w:p w14:paraId="3617568E" w14:textId="5A8F5AED" w:rsidR="005569C2" w:rsidRPr="006F292A" w:rsidRDefault="005569C2" w:rsidP="005569C2">
      <w:pPr>
        <w:pStyle w:val="Akapitzlist"/>
        <w:numPr>
          <w:ilvl w:val="0"/>
          <w:numId w:val="18"/>
        </w:numPr>
        <w:ind w:left="426" w:hanging="426"/>
        <w:jc w:val="both"/>
        <w:rPr>
          <w:rFonts w:ascii="Arial Narrow" w:hAnsi="Arial Narrow"/>
          <w:sz w:val="20"/>
          <w:szCs w:val="20"/>
        </w:rPr>
      </w:pPr>
      <w:r w:rsidRPr="006F292A">
        <w:rPr>
          <w:rFonts w:ascii="Arial Narrow" w:hAnsi="Arial Narrow"/>
          <w:sz w:val="20"/>
          <w:szCs w:val="20"/>
        </w:rPr>
        <w:t>Zmiany i uzupełnienia Umowy mogą nastąpić wyłącznie w formie pisemne</w:t>
      </w:r>
      <w:r w:rsidR="00A31B6A" w:rsidRPr="006F292A">
        <w:rPr>
          <w:rFonts w:ascii="Arial Narrow" w:hAnsi="Arial Narrow"/>
          <w:sz w:val="20"/>
          <w:szCs w:val="20"/>
        </w:rPr>
        <w:t>j</w:t>
      </w:r>
      <w:r w:rsidRPr="006F292A">
        <w:rPr>
          <w:rFonts w:ascii="Arial Narrow" w:hAnsi="Arial Narrow"/>
          <w:sz w:val="20"/>
          <w:szCs w:val="20"/>
        </w:rPr>
        <w:t xml:space="preserve"> pod rygorem nieważności, chyba że Umowa stanowi inaczej.</w:t>
      </w:r>
    </w:p>
    <w:p w14:paraId="38605DB4" w14:textId="61AEA5D7" w:rsidR="005569C2" w:rsidRPr="006F292A" w:rsidRDefault="005569C2" w:rsidP="005569C2">
      <w:pPr>
        <w:pStyle w:val="Akapitzlist"/>
        <w:numPr>
          <w:ilvl w:val="0"/>
          <w:numId w:val="18"/>
        </w:numPr>
        <w:ind w:left="426" w:hanging="426"/>
        <w:jc w:val="both"/>
        <w:rPr>
          <w:rFonts w:ascii="Arial Narrow" w:hAnsi="Arial Narrow"/>
          <w:sz w:val="20"/>
          <w:szCs w:val="20"/>
        </w:rPr>
      </w:pPr>
      <w:r w:rsidRPr="006F292A">
        <w:rPr>
          <w:rFonts w:ascii="Arial Narrow" w:hAnsi="Arial Narrow"/>
          <w:sz w:val="20"/>
          <w:szCs w:val="20"/>
        </w:rPr>
        <w:t>Wszelkie spory wynikłe w trakc</w:t>
      </w:r>
      <w:r w:rsidR="00122947" w:rsidRPr="006F292A">
        <w:rPr>
          <w:rFonts w:ascii="Arial Narrow" w:hAnsi="Arial Narrow"/>
          <w:sz w:val="20"/>
          <w:szCs w:val="20"/>
        </w:rPr>
        <w:t>i</w:t>
      </w:r>
      <w:r w:rsidRPr="006F292A">
        <w:rPr>
          <w:rFonts w:ascii="Arial Narrow" w:hAnsi="Arial Narrow"/>
          <w:sz w:val="20"/>
          <w:szCs w:val="20"/>
        </w:rPr>
        <w:t xml:space="preserve">e </w:t>
      </w:r>
      <w:r w:rsidR="00122947" w:rsidRPr="006F292A">
        <w:rPr>
          <w:rFonts w:ascii="Arial Narrow" w:hAnsi="Arial Narrow"/>
          <w:sz w:val="20"/>
          <w:szCs w:val="20"/>
        </w:rPr>
        <w:t xml:space="preserve">realizacji Umowy rozstrzygane będą w pierwszej kolejności na drodze </w:t>
      </w:r>
      <w:r w:rsidR="0007408C">
        <w:rPr>
          <w:rFonts w:ascii="Arial Narrow" w:hAnsi="Arial Narrow"/>
          <w:sz w:val="20"/>
          <w:szCs w:val="20"/>
        </w:rPr>
        <w:t>bezpośrednich negocjacji,</w:t>
      </w:r>
      <w:r w:rsidR="0007408C" w:rsidRPr="006F292A">
        <w:rPr>
          <w:rFonts w:ascii="Arial Narrow" w:hAnsi="Arial Narrow"/>
          <w:sz w:val="20"/>
          <w:szCs w:val="20"/>
        </w:rPr>
        <w:t xml:space="preserve"> </w:t>
      </w:r>
      <w:r w:rsidR="00122947" w:rsidRPr="006F292A">
        <w:rPr>
          <w:rFonts w:ascii="Arial Narrow" w:hAnsi="Arial Narrow"/>
          <w:sz w:val="20"/>
          <w:szCs w:val="20"/>
        </w:rPr>
        <w:t xml:space="preserve">mających doprowadzić do zawarcia ugody, a następnie, </w:t>
      </w:r>
      <w:r w:rsidR="00650FB7">
        <w:rPr>
          <w:rFonts w:ascii="Arial Narrow" w:hAnsi="Arial Narrow"/>
          <w:sz w:val="20"/>
          <w:szCs w:val="20"/>
        </w:rPr>
        <w:t>w przypadku braku osiągnięcia porozumienia w terminie 30 dni od dnia zaistnienia sporu, każda ze Stron jest uprawnione go skierowania sprawy na drogę postępowania sądowego</w:t>
      </w:r>
      <w:r w:rsidR="00122947" w:rsidRPr="006F292A">
        <w:rPr>
          <w:rFonts w:ascii="Arial Narrow" w:hAnsi="Arial Narrow"/>
          <w:sz w:val="20"/>
          <w:szCs w:val="20"/>
        </w:rPr>
        <w:t xml:space="preserve"> przed sądem powszechnym</w:t>
      </w:r>
      <w:r w:rsidR="00771FED">
        <w:rPr>
          <w:rFonts w:ascii="Arial Narrow" w:hAnsi="Arial Narrow"/>
          <w:sz w:val="20"/>
          <w:szCs w:val="20"/>
        </w:rPr>
        <w:t>,</w:t>
      </w:r>
      <w:r w:rsidR="00122947" w:rsidRPr="006F292A">
        <w:rPr>
          <w:rFonts w:ascii="Arial Narrow" w:hAnsi="Arial Narrow"/>
          <w:sz w:val="20"/>
          <w:szCs w:val="20"/>
        </w:rPr>
        <w:t xml:space="preserve">  właściwym miejscowo dla siedziby Sprzedawcy. </w:t>
      </w:r>
    </w:p>
    <w:p w14:paraId="63F78D3E" w14:textId="49922F15" w:rsidR="001B4E8F" w:rsidRPr="006F292A" w:rsidRDefault="001B4E8F" w:rsidP="00642BF7">
      <w:pPr>
        <w:pStyle w:val="Akapitzlist"/>
        <w:numPr>
          <w:ilvl w:val="0"/>
          <w:numId w:val="18"/>
        </w:numPr>
        <w:spacing w:after="0"/>
        <w:ind w:left="426" w:hanging="426"/>
        <w:jc w:val="both"/>
        <w:rPr>
          <w:rFonts w:ascii="Arial Narrow" w:hAnsi="Arial Narrow"/>
          <w:sz w:val="20"/>
          <w:szCs w:val="20"/>
        </w:rPr>
      </w:pPr>
      <w:r w:rsidRPr="006F292A">
        <w:rPr>
          <w:rFonts w:ascii="Arial Narrow" w:hAnsi="Arial Narrow"/>
          <w:sz w:val="20"/>
          <w:szCs w:val="20"/>
        </w:rPr>
        <w:t>Strony zobowiązują się do wzajemnego informowania o zmianie adresu, numerów telefonów i/lub adresów email.</w:t>
      </w:r>
      <w:r w:rsidR="006D189F" w:rsidRPr="006F292A">
        <w:rPr>
          <w:rFonts w:ascii="Arial Narrow" w:hAnsi="Arial Narrow"/>
          <w:sz w:val="20"/>
          <w:szCs w:val="20"/>
        </w:rPr>
        <w:t xml:space="preserve"> </w:t>
      </w:r>
      <w:r w:rsidRPr="006F292A">
        <w:rPr>
          <w:rFonts w:ascii="Arial Narrow" w:hAnsi="Arial Narrow"/>
          <w:sz w:val="20"/>
          <w:szCs w:val="20"/>
        </w:rPr>
        <w:t>W</w:t>
      </w:r>
      <w:r w:rsidR="00771FED">
        <w:rPr>
          <w:rFonts w:ascii="Arial Narrow" w:hAnsi="Arial Narrow"/>
          <w:sz w:val="20"/>
          <w:szCs w:val="20"/>
        </w:rPr>
        <w:t> </w:t>
      </w:r>
      <w:r w:rsidRPr="006F292A">
        <w:rPr>
          <w:rFonts w:ascii="Arial Narrow" w:hAnsi="Arial Narrow"/>
          <w:sz w:val="20"/>
          <w:szCs w:val="20"/>
        </w:rPr>
        <w:t xml:space="preserve">przypadku niewywiązania się jednej ze Stron z tego obowiązku, korespondencja wysłana na adres podany w Umowie uważana będzie za </w:t>
      </w:r>
      <w:r w:rsidR="00771FED">
        <w:rPr>
          <w:rFonts w:ascii="Arial Narrow" w:hAnsi="Arial Narrow"/>
          <w:sz w:val="20"/>
          <w:szCs w:val="20"/>
        </w:rPr>
        <w:t>skutecznie doręczoną</w:t>
      </w:r>
      <w:r w:rsidRPr="006F292A">
        <w:rPr>
          <w:rFonts w:ascii="Arial Narrow" w:hAnsi="Arial Narrow"/>
          <w:sz w:val="20"/>
          <w:szCs w:val="20"/>
        </w:rPr>
        <w:t>.</w:t>
      </w:r>
    </w:p>
    <w:p w14:paraId="2AF26EF9" w14:textId="58D2B26B" w:rsidR="00F60335" w:rsidRPr="006F292A" w:rsidRDefault="001B4E8F" w:rsidP="00175808">
      <w:pPr>
        <w:pStyle w:val="Akapitzlist"/>
        <w:numPr>
          <w:ilvl w:val="0"/>
          <w:numId w:val="18"/>
        </w:numPr>
        <w:spacing w:after="0"/>
        <w:ind w:left="426"/>
        <w:jc w:val="both"/>
        <w:rPr>
          <w:rFonts w:ascii="Arial Narrow" w:hAnsi="Arial Narrow"/>
          <w:sz w:val="20"/>
          <w:szCs w:val="20"/>
        </w:rPr>
      </w:pPr>
      <w:r w:rsidRPr="006F292A">
        <w:rPr>
          <w:rFonts w:ascii="Arial Narrow" w:hAnsi="Arial Narrow"/>
          <w:sz w:val="20"/>
          <w:szCs w:val="20"/>
        </w:rPr>
        <w:t>W celu uchylenia wątpliwości Strony postanawiają, że jeżeli którekolwiek z postanowień Umowy okaże się nieważne lub będzie obarczone inną wadą prawną, nie będzie</w:t>
      </w:r>
      <w:r w:rsidR="006D189F" w:rsidRPr="006F292A">
        <w:rPr>
          <w:rFonts w:ascii="Arial Narrow" w:hAnsi="Arial Narrow"/>
          <w:sz w:val="20"/>
          <w:szCs w:val="20"/>
        </w:rPr>
        <w:t xml:space="preserve"> to</w:t>
      </w:r>
      <w:r w:rsidRPr="006F292A">
        <w:rPr>
          <w:rFonts w:ascii="Arial Narrow" w:hAnsi="Arial Narrow"/>
          <w:sz w:val="20"/>
          <w:szCs w:val="20"/>
        </w:rPr>
        <w:t xml:space="preserve"> miało </w:t>
      </w:r>
      <w:r w:rsidR="006D189F" w:rsidRPr="006F292A">
        <w:rPr>
          <w:rFonts w:ascii="Arial Narrow" w:hAnsi="Arial Narrow"/>
          <w:sz w:val="20"/>
          <w:szCs w:val="20"/>
        </w:rPr>
        <w:t>w</w:t>
      </w:r>
      <w:r w:rsidRPr="006F292A">
        <w:rPr>
          <w:rFonts w:ascii="Arial Narrow" w:hAnsi="Arial Narrow"/>
          <w:sz w:val="20"/>
          <w:szCs w:val="20"/>
        </w:rPr>
        <w:t>pływu na pozostałe postanowienia Umowy. W odniesieniu do postanowień dotkniętych nieważnością lub takich, które okażą się niewykonalne Strony wynegocjują w dobrej wierze,</w:t>
      </w:r>
      <w:r w:rsidR="006D189F" w:rsidRPr="006F292A">
        <w:rPr>
          <w:rFonts w:ascii="Arial Narrow" w:hAnsi="Arial Narrow"/>
          <w:sz w:val="20"/>
          <w:szCs w:val="20"/>
        </w:rPr>
        <w:t xml:space="preserve"> </w:t>
      </w:r>
      <w:r w:rsidRPr="006F292A">
        <w:rPr>
          <w:rFonts w:ascii="Arial Narrow" w:hAnsi="Arial Narrow"/>
          <w:sz w:val="20"/>
          <w:szCs w:val="20"/>
        </w:rPr>
        <w:t xml:space="preserve">w miarę możliwości, alternatywne postanowienia, które będą ważne i wykonalne oraz będą odzwierciedlać pierwotne </w:t>
      </w:r>
      <w:r w:rsidR="00F60335" w:rsidRPr="006F292A">
        <w:rPr>
          <w:rFonts w:ascii="Arial Narrow" w:hAnsi="Arial Narrow"/>
          <w:sz w:val="20"/>
          <w:szCs w:val="20"/>
        </w:rPr>
        <w:t xml:space="preserve">intencje Stron z Umowy. </w:t>
      </w:r>
    </w:p>
    <w:p w14:paraId="31980C11" w14:textId="77777777" w:rsidR="00F60335" w:rsidRPr="006F292A" w:rsidRDefault="00F60335" w:rsidP="00B16DFB">
      <w:pPr>
        <w:pStyle w:val="Akapitzlist"/>
        <w:numPr>
          <w:ilvl w:val="0"/>
          <w:numId w:val="18"/>
        </w:numPr>
        <w:spacing w:after="0"/>
        <w:ind w:left="426"/>
        <w:jc w:val="both"/>
        <w:rPr>
          <w:rFonts w:ascii="Arial Narrow" w:hAnsi="Arial Narrow"/>
          <w:sz w:val="20"/>
          <w:szCs w:val="20"/>
        </w:rPr>
      </w:pPr>
      <w:r w:rsidRPr="006F292A">
        <w:rPr>
          <w:rFonts w:ascii="Arial Narrow" w:hAnsi="Arial Narrow"/>
          <w:sz w:val="20"/>
          <w:szCs w:val="20"/>
        </w:rPr>
        <w:t xml:space="preserve">Umowa rozwiązuje i zastępuje wszelkie inne dotychczasowe pisemne lub ustne ustalenia Stron, porozumienia, uzgodnienia i umowy w zakresie objętym jej treścią. </w:t>
      </w:r>
    </w:p>
    <w:p w14:paraId="3113B833" w14:textId="0C93EFD1" w:rsidR="00F60335" w:rsidRPr="006F292A" w:rsidRDefault="00F60335" w:rsidP="00B16DFB">
      <w:pPr>
        <w:pStyle w:val="Akapitzlist"/>
        <w:numPr>
          <w:ilvl w:val="0"/>
          <w:numId w:val="18"/>
        </w:numPr>
        <w:spacing w:after="0"/>
        <w:ind w:left="426"/>
        <w:jc w:val="both"/>
        <w:rPr>
          <w:rFonts w:ascii="Arial Narrow" w:hAnsi="Arial Narrow"/>
          <w:sz w:val="20"/>
          <w:szCs w:val="20"/>
        </w:rPr>
      </w:pPr>
      <w:r w:rsidRPr="006F292A">
        <w:rPr>
          <w:rFonts w:ascii="Arial Narrow" w:hAnsi="Arial Narrow"/>
          <w:sz w:val="20"/>
          <w:szCs w:val="20"/>
        </w:rPr>
        <w:t>Umowa sporządzona została w dwóch (2) jednobrzmiących egzemplarzach, po jednym (1) dla każdej ze Stron.</w:t>
      </w:r>
    </w:p>
    <w:p w14:paraId="7AF184F8" w14:textId="2263D688" w:rsidR="00F60335" w:rsidRDefault="00A875E5" w:rsidP="00B16DFB">
      <w:pPr>
        <w:pStyle w:val="Akapitzlist"/>
        <w:numPr>
          <w:ilvl w:val="0"/>
          <w:numId w:val="18"/>
        </w:numPr>
        <w:spacing w:after="0"/>
        <w:ind w:left="426"/>
        <w:jc w:val="both"/>
        <w:rPr>
          <w:rFonts w:ascii="Arial Narrow" w:hAnsi="Arial Narrow"/>
          <w:sz w:val="20"/>
          <w:szCs w:val="20"/>
        </w:rPr>
      </w:pPr>
      <w:r w:rsidRPr="00A875E5">
        <w:rPr>
          <w:rFonts w:ascii="Arial Narrow" w:hAnsi="Arial Narrow"/>
          <w:sz w:val="20"/>
          <w:szCs w:val="20"/>
        </w:rPr>
        <w:t>Kupujący oświadcza, iż wszelkie należności należne mu od Sprzedawcy winny być wpłacane na następujący numer rachunku bankowego……………………………………………….. prowadzonego w banku…………………………………….. Zmiana numeru rachunku bankowego Kupującego nie wymaga zawarcia aneksu do Umowy, a jedynie powiadomienia Sprzedawcy w formie pisma podpisanego przez osoby uprawnione do reprezentacji Kupującego, pod rygorem nieważności.</w:t>
      </w:r>
    </w:p>
    <w:p w14:paraId="64769483" w14:textId="47E797DF" w:rsidR="00A01B41" w:rsidRPr="00A01B41" w:rsidRDefault="00A01B41" w:rsidP="00A01B41">
      <w:pPr>
        <w:pStyle w:val="Akapitzlist"/>
        <w:numPr>
          <w:ilvl w:val="0"/>
          <w:numId w:val="18"/>
        </w:numPr>
        <w:spacing w:after="0"/>
        <w:ind w:left="426"/>
        <w:jc w:val="both"/>
        <w:rPr>
          <w:rFonts w:ascii="Arial Narrow" w:hAnsi="Arial Narrow"/>
          <w:sz w:val="20"/>
          <w:szCs w:val="20"/>
        </w:rPr>
      </w:pPr>
      <w:r w:rsidRPr="00A01B41">
        <w:rPr>
          <w:rFonts w:ascii="Arial Narrow" w:hAnsi="Arial Narrow"/>
          <w:sz w:val="20"/>
          <w:szCs w:val="20"/>
        </w:rPr>
        <w:t xml:space="preserve">Mając na uwadze, że w związku z centralizacją procesu windykacji oraz procesu kredytu kupieckiego w Grupie Kapitałowej ORLEN, pomiędzy spółkami wchodzącymi w skład Grupy Kapitałowej ORLEN może mieć miejsce wymiana danych osobowych kontrahentów oraz reprezentantów kontrahentów będących stroną umowy handlowej lub udzielających zabezpieczenia, jak również małżonków lub reprezentantów małżonków, zarówno kontrahentów będących stroną umowy handlowej, jak i udzielających zabezpieczenia, Kupujący w możliwie najkrótszym czasie od podpisania niniejszej Umowy zobowiązany jest do dostarczenia osobom, których dane osobowe mogą zostać udostępnione innym spółkom wchodzącym w skład Grupy Kapitałowej ORLEN w związku ze wspomnianą centralizacją procesów, klauzul </w:t>
      </w:r>
      <w:r w:rsidRPr="00A01B41">
        <w:rPr>
          <w:rFonts w:ascii="Arial Narrow" w:hAnsi="Arial Narrow"/>
          <w:sz w:val="20"/>
          <w:szCs w:val="20"/>
        </w:rPr>
        <w:lastRenderedPageBreak/>
        <w:t>informacyjnych, odrębnie dotyczących windykacji i kredytu kupieckiego, stanowiących Załączniki nr ... i ... do niniejszej Umowy. Zakres danych osobowych, mogących stanowić przedmiot wymiany pomiędzy spółkami wchodzącymi w skład Grupy Kapitałowej ORLEN, określony został w poszczególnych załącznikach do ww. klauzul informacyjnych, w zależności od charakteru relacji łączących daną osobę z Sprzedawcą, określonego w nagłówku danego wzoru.</w:t>
      </w:r>
    </w:p>
    <w:p w14:paraId="5C8E5611" w14:textId="77777777" w:rsidR="00F60335" w:rsidRPr="006F292A" w:rsidRDefault="00F60335" w:rsidP="00E34273">
      <w:pPr>
        <w:pStyle w:val="Akapitzlist"/>
        <w:numPr>
          <w:ilvl w:val="0"/>
          <w:numId w:val="18"/>
        </w:numPr>
        <w:spacing w:after="0"/>
        <w:ind w:left="426"/>
        <w:jc w:val="both"/>
        <w:rPr>
          <w:rFonts w:ascii="Arial Narrow" w:hAnsi="Arial Narrow"/>
          <w:sz w:val="20"/>
          <w:szCs w:val="20"/>
        </w:rPr>
      </w:pPr>
      <w:r w:rsidRPr="006F292A">
        <w:rPr>
          <w:rFonts w:ascii="Arial Narrow" w:hAnsi="Arial Narrow"/>
          <w:sz w:val="20"/>
          <w:szCs w:val="20"/>
        </w:rPr>
        <w:t>Integralną część Umowy stanowią następujące załączniki</w:t>
      </w:r>
      <w:r w:rsidR="003E5FD3" w:rsidRPr="006F292A">
        <w:rPr>
          <w:rFonts w:ascii="Arial Narrow" w:hAnsi="Arial Narrow"/>
          <w:sz w:val="20"/>
          <w:szCs w:val="20"/>
        </w:rPr>
        <w:t>:</w:t>
      </w:r>
    </w:p>
    <w:p w14:paraId="5B88A656" w14:textId="77777777" w:rsidR="00F60335" w:rsidRPr="00276A33" w:rsidRDefault="00F60335" w:rsidP="00EE2187">
      <w:pPr>
        <w:pStyle w:val="Akapitzlist"/>
        <w:numPr>
          <w:ilvl w:val="0"/>
          <w:numId w:val="19"/>
        </w:numPr>
        <w:spacing w:after="0"/>
        <w:jc w:val="both"/>
        <w:rPr>
          <w:rFonts w:ascii="Arial Narrow" w:hAnsi="Arial Narrow"/>
          <w:sz w:val="20"/>
          <w:szCs w:val="20"/>
        </w:rPr>
      </w:pPr>
      <w:r w:rsidRPr="00276A33">
        <w:rPr>
          <w:rFonts w:ascii="Arial Narrow" w:hAnsi="Arial Narrow"/>
          <w:sz w:val="20"/>
          <w:szCs w:val="20"/>
        </w:rPr>
        <w:t>Załącznik nr 1 – Wytyczne dla kierowców wjeżdżających na teren chroniony ANWIL S.A.</w:t>
      </w:r>
    </w:p>
    <w:p w14:paraId="24621B1E" w14:textId="59E8D123" w:rsidR="00F60335" w:rsidRPr="00276A33" w:rsidRDefault="00F60335" w:rsidP="00091D44">
      <w:pPr>
        <w:pStyle w:val="Akapitzlist"/>
        <w:numPr>
          <w:ilvl w:val="0"/>
          <w:numId w:val="19"/>
        </w:numPr>
        <w:spacing w:after="0"/>
        <w:jc w:val="both"/>
        <w:rPr>
          <w:rFonts w:ascii="Arial Narrow" w:hAnsi="Arial Narrow"/>
          <w:sz w:val="20"/>
          <w:szCs w:val="20"/>
        </w:rPr>
      </w:pPr>
      <w:r w:rsidRPr="00276A33">
        <w:rPr>
          <w:rFonts w:ascii="Arial Narrow" w:hAnsi="Arial Narrow"/>
          <w:sz w:val="20"/>
          <w:szCs w:val="20"/>
        </w:rPr>
        <w:t xml:space="preserve">Załącznik nr 2 – </w:t>
      </w:r>
      <w:r w:rsidR="00320393" w:rsidRPr="00276A33">
        <w:rPr>
          <w:rFonts w:ascii="Arial Narrow" w:hAnsi="Arial Narrow"/>
          <w:sz w:val="20"/>
          <w:szCs w:val="20"/>
        </w:rPr>
        <w:t>Bezpieczeństwa pracy oraz regulacje przeciwpożarowe, warunki bezpieczeństwa procesowego, transportu i ochrony środowiska</w:t>
      </w:r>
      <w:r w:rsidR="006F292A" w:rsidRPr="00276A33">
        <w:rPr>
          <w:rFonts w:ascii="Arial Narrow" w:hAnsi="Arial Narrow"/>
          <w:sz w:val="20"/>
          <w:szCs w:val="20"/>
        </w:rPr>
        <w:t>,</w:t>
      </w:r>
    </w:p>
    <w:p w14:paraId="62B71AA0" w14:textId="77777777" w:rsidR="00F60335" w:rsidRPr="00276A33" w:rsidRDefault="00F60335" w:rsidP="00EE2187">
      <w:pPr>
        <w:pStyle w:val="Akapitzlist"/>
        <w:numPr>
          <w:ilvl w:val="0"/>
          <w:numId w:val="19"/>
        </w:numPr>
        <w:spacing w:after="0"/>
        <w:jc w:val="both"/>
        <w:rPr>
          <w:rFonts w:ascii="Arial Narrow" w:hAnsi="Arial Narrow"/>
          <w:sz w:val="20"/>
          <w:szCs w:val="20"/>
        </w:rPr>
      </w:pPr>
      <w:r w:rsidRPr="00276A33">
        <w:rPr>
          <w:rFonts w:ascii="Arial Narrow" w:hAnsi="Arial Narrow"/>
          <w:sz w:val="20"/>
          <w:szCs w:val="20"/>
        </w:rPr>
        <w:t xml:space="preserve">Załącznik nr </w:t>
      </w:r>
      <w:r w:rsidR="00257EFE" w:rsidRPr="00276A33">
        <w:rPr>
          <w:rFonts w:ascii="Arial Narrow" w:hAnsi="Arial Narrow"/>
          <w:sz w:val="20"/>
          <w:szCs w:val="20"/>
        </w:rPr>
        <w:t>3</w:t>
      </w:r>
      <w:r w:rsidRPr="00276A33">
        <w:rPr>
          <w:rFonts w:ascii="Arial Narrow" w:hAnsi="Arial Narrow"/>
          <w:sz w:val="20"/>
          <w:szCs w:val="20"/>
        </w:rPr>
        <w:t xml:space="preserve"> – Klauzula antykorupcyjna</w:t>
      </w:r>
      <w:r w:rsidR="003E5FD3" w:rsidRPr="00276A33">
        <w:rPr>
          <w:rFonts w:ascii="Arial Narrow" w:hAnsi="Arial Narrow"/>
          <w:sz w:val="20"/>
          <w:szCs w:val="20"/>
        </w:rPr>
        <w:t>;</w:t>
      </w:r>
    </w:p>
    <w:p w14:paraId="258545F7" w14:textId="77777777" w:rsidR="00597AAE" w:rsidRPr="00276A33" w:rsidRDefault="00F60335" w:rsidP="00EE2187">
      <w:pPr>
        <w:pStyle w:val="Akapitzlist"/>
        <w:numPr>
          <w:ilvl w:val="0"/>
          <w:numId w:val="19"/>
        </w:numPr>
        <w:spacing w:after="0"/>
        <w:jc w:val="both"/>
        <w:rPr>
          <w:rFonts w:ascii="Arial Narrow" w:hAnsi="Arial Narrow"/>
          <w:sz w:val="20"/>
          <w:szCs w:val="20"/>
        </w:rPr>
      </w:pPr>
      <w:r w:rsidRPr="00276A33">
        <w:rPr>
          <w:rFonts w:ascii="Arial Narrow" w:hAnsi="Arial Narrow"/>
          <w:sz w:val="20"/>
          <w:szCs w:val="20"/>
        </w:rPr>
        <w:t xml:space="preserve">Załącznik nr </w:t>
      </w:r>
      <w:r w:rsidR="00257EFE" w:rsidRPr="00276A33">
        <w:rPr>
          <w:rFonts w:ascii="Arial Narrow" w:hAnsi="Arial Narrow"/>
          <w:sz w:val="20"/>
          <w:szCs w:val="20"/>
        </w:rPr>
        <w:t>4</w:t>
      </w:r>
      <w:r w:rsidRPr="00276A33">
        <w:rPr>
          <w:rFonts w:ascii="Arial Narrow" w:hAnsi="Arial Narrow"/>
          <w:sz w:val="20"/>
          <w:szCs w:val="20"/>
        </w:rPr>
        <w:t xml:space="preserve"> – Klauzula </w:t>
      </w:r>
      <w:r w:rsidR="003E5FD3" w:rsidRPr="00276A33">
        <w:rPr>
          <w:rFonts w:ascii="Arial Narrow" w:hAnsi="Arial Narrow"/>
          <w:sz w:val="20"/>
          <w:szCs w:val="20"/>
        </w:rPr>
        <w:t>s</w:t>
      </w:r>
      <w:r w:rsidRPr="00276A33">
        <w:rPr>
          <w:rFonts w:ascii="Arial Narrow" w:hAnsi="Arial Narrow"/>
          <w:sz w:val="20"/>
          <w:szCs w:val="20"/>
        </w:rPr>
        <w:t>ankcyjna</w:t>
      </w:r>
      <w:r w:rsidR="003E5FD3" w:rsidRPr="00276A33">
        <w:rPr>
          <w:rFonts w:ascii="Arial Narrow" w:hAnsi="Arial Narrow"/>
          <w:sz w:val="20"/>
          <w:szCs w:val="20"/>
        </w:rPr>
        <w:t>;</w:t>
      </w:r>
      <w:r w:rsidRPr="00276A33">
        <w:rPr>
          <w:rFonts w:ascii="Arial Narrow" w:hAnsi="Arial Narrow"/>
          <w:sz w:val="20"/>
          <w:szCs w:val="20"/>
        </w:rPr>
        <w:t xml:space="preserve"> </w:t>
      </w:r>
    </w:p>
    <w:p w14:paraId="04D9E668" w14:textId="2692A15E" w:rsidR="00F60335" w:rsidRPr="00276A33" w:rsidRDefault="00597AAE" w:rsidP="00597AAE">
      <w:pPr>
        <w:pStyle w:val="Akapitzlist"/>
        <w:numPr>
          <w:ilvl w:val="0"/>
          <w:numId w:val="19"/>
        </w:numPr>
        <w:rPr>
          <w:rFonts w:ascii="Arial Narrow" w:hAnsi="Arial Narrow"/>
          <w:sz w:val="20"/>
          <w:szCs w:val="20"/>
        </w:rPr>
      </w:pPr>
      <w:r w:rsidRPr="00276A33">
        <w:rPr>
          <w:rFonts w:ascii="Arial Narrow" w:hAnsi="Arial Narrow"/>
          <w:sz w:val="20"/>
          <w:szCs w:val="20"/>
        </w:rPr>
        <w:t xml:space="preserve">Załącznik nr </w:t>
      </w:r>
      <w:r w:rsidR="00257EFE" w:rsidRPr="00276A33">
        <w:rPr>
          <w:rFonts w:ascii="Arial Narrow" w:hAnsi="Arial Narrow"/>
          <w:sz w:val="20"/>
          <w:szCs w:val="20"/>
        </w:rPr>
        <w:t>5</w:t>
      </w:r>
      <w:r w:rsidRPr="00276A33">
        <w:rPr>
          <w:rFonts w:ascii="Arial Narrow" w:hAnsi="Arial Narrow"/>
          <w:sz w:val="20"/>
          <w:szCs w:val="20"/>
        </w:rPr>
        <w:t xml:space="preserve"> – Klauzula</w:t>
      </w:r>
      <w:r w:rsidR="00DE40A9" w:rsidRPr="00276A33">
        <w:rPr>
          <w:rFonts w:ascii="Arial Narrow" w:hAnsi="Arial Narrow"/>
          <w:sz w:val="20"/>
          <w:szCs w:val="20"/>
        </w:rPr>
        <w:t xml:space="preserve"> </w:t>
      </w:r>
      <w:r w:rsidR="006F292A" w:rsidRPr="00276A33">
        <w:rPr>
          <w:rFonts w:ascii="Arial Narrow" w:hAnsi="Arial Narrow"/>
          <w:sz w:val="20"/>
          <w:szCs w:val="20"/>
        </w:rPr>
        <w:t>RODO;</w:t>
      </w:r>
    </w:p>
    <w:p w14:paraId="3668D6CF" w14:textId="6CE33E72" w:rsidR="00597AAE" w:rsidRDefault="00597AAE" w:rsidP="00597AAE">
      <w:pPr>
        <w:pStyle w:val="Akapitzlist"/>
        <w:numPr>
          <w:ilvl w:val="0"/>
          <w:numId w:val="19"/>
        </w:numPr>
        <w:rPr>
          <w:rFonts w:ascii="Arial Narrow" w:hAnsi="Arial Narrow"/>
          <w:sz w:val="20"/>
          <w:szCs w:val="20"/>
        </w:rPr>
      </w:pPr>
      <w:r w:rsidRPr="00276A33">
        <w:rPr>
          <w:rFonts w:ascii="Arial Narrow" w:hAnsi="Arial Narrow"/>
          <w:sz w:val="20"/>
          <w:szCs w:val="20"/>
        </w:rPr>
        <w:t xml:space="preserve">Załącznik nr </w:t>
      </w:r>
      <w:r w:rsidR="00257EFE" w:rsidRPr="00276A33">
        <w:rPr>
          <w:rFonts w:ascii="Arial Narrow" w:hAnsi="Arial Narrow"/>
          <w:sz w:val="20"/>
          <w:szCs w:val="20"/>
        </w:rPr>
        <w:t>6</w:t>
      </w:r>
      <w:r w:rsidRPr="00276A33">
        <w:rPr>
          <w:rFonts w:ascii="Arial Narrow" w:hAnsi="Arial Narrow"/>
          <w:sz w:val="20"/>
          <w:szCs w:val="20"/>
        </w:rPr>
        <w:t xml:space="preserve"> – Nota informacyjna</w:t>
      </w:r>
      <w:r w:rsidR="006024C6" w:rsidRPr="00276A33">
        <w:rPr>
          <w:rFonts w:ascii="Arial Narrow" w:hAnsi="Arial Narrow"/>
          <w:sz w:val="20"/>
          <w:szCs w:val="20"/>
        </w:rPr>
        <w:t xml:space="preserve"> dotycząca obowiązków informacyjnych spółki publicznej</w:t>
      </w:r>
      <w:r w:rsidR="005F3984">
        <w:rPr>
          <w:rFonts w:ascii="Arial Narrow" w:hAnsi="Arial Narrow"/>
          <w:sz w:val="20"/>
          <w:szCs w:val="20"/>
        </w:rPr>
        <w:t>;</w:t>
      </w:r>
    </w:p>
    <w:p w14:paraId="285EC54B" w14:textId="0DF4513C" w:rsidR="00D71DE0" w:rsidRPr="00D71DE0" w:rsidRDefault="005F3984" w:rsidP="00D71DE0">
      <w:pPr>
        <w:pStyle w:val="Akapitzlist"/>
        <w:numPr>
          <w:ilvl w:val="0"/>
          <w:numId w:val="19"/>
        </w:numPr>
        <w:rPr>
          <w:rFonts w:ascii="Arial Narrow" w:hAnsi="Arial Narrow"/>
          <w:sz w:val="20"/>
          <w:szCs w:val="20"/>
        </w:rPr>
      </w:pPr>
      <w:r w:rsidRPr="00276A33">
        <w:rPr>
          <w:rFonts w:ascii="Arial Narrow" w:hAnsi="Arial Narrow"/>
          <w:sz w:val="20"/>
          <w:szCs w:val="20"/>
        </w:rPr>
        <w:t xml:space="preserve">Załącznik nr </w:t>
      </w:r>
      <w:r w:rsidR="00D71DE0">
        <w:rPr>
          <w:rFonts w:ascii="Arial Narrow" w:hAnsi="Arial Narrow"/>
          <w:sz w:val="20"/>
          <w:szCs w:val="20"/>
        </w:rPr>
        <w:t>7</w:t>
      </w:r>
      <w:r>
        <w:rPr>
          <w:rFonts w:ascii="Arial Narrow" w:hAnsi="Arial Narrow"/>
          <w:sz w:val="20"/>
          <w:szCs w:val="20"/>
        </w:rPr>
        <w:t xml:space="preserve"> </w:t>
      </w:r>
      <w:r w:rsidRPr="00276A33">
        <w:rPr>
          <w:rFonts w:ascii="Arial Narrow" w:hAnsi="Arial Narrow"/>
          <w:sz w:val="20"/>
          <w:szCs w:val="20"/>
        </w:rPr>
        <w:t>–</w:t>
      </w:r>
      <w:r w:rsidR="00FF40F4">
        <w:rPr>
          <w:rFonts w:ascii="Arial Narrow" w:hAnsi="Arial Narrow"/>
          <w:sz w:val="20"/>
          <w:szCs w:val="20"/>
        </w:rPr>
        <w:t xml:space="preserve"> </w:t>
      </w:r>
      <w:r w:rsidR="00D71DE0" w:rsidRPr="00D71DE0">
        <w:rPr>
          <w:rFonts w:ascii="Arial Narrow" w:hAnsi="Arial Narrow"/>
          <w:sz w:val="20"/>
          <w:szCs w:val="20"/>
        </w:rPr>
        <w:t>Klauzula informacyjna dla osób fizycznych - Kontrahentów lub reprezentantów Kontrahentów Spółek GK ORLEN udostępnianych ORLEN w ramach centralizacji obszaru Kredytu Kupieckiego;</w:t>
      </w:r>
    </w:p>
    <w:p w14:paraId="56C397AD" w14:textId="549631FB" w:rsidR="00D71DE0" w:rsidRPr="00D71DE0" w:rsidRDefault="00D71DE0" w:rsidP="00D71DE0">
      <w:pPr>
        <w:pStyle w:val="Akapitzlist"/>
        <w:numPr>
          <w:ilvl w:val="0"/>
          <w:numId w:val="19"/>
        </w:numPr>
        <w:rPr>
          <w:rFonts w:ascii="Arial Narrow" w:hAnsi="Arial Narrow"/>
          <w:sz w:val="20"/>
          <w:szCs w:val="20"/>
        </w:rPr>
      </w:pPr>
      <w:r w:rsidRPr="00D71DE0">
        <w:rPr>
          <w:rFonts w:ascii="Arial Narrow" w:hAnsi="Arial Narrow"/>
          <w:sz w:val="20"/>
          <w:szCs w:val="20"/>
        </w:rPr>
        <w:t xml:space="preserve">Załącznik nr </w:t>
      </w:r>
      <w:r>
        <w:rPr>
          <w:rFonts w:ascii="Arial Narrow" w:hAnsi="Arial Narrow"/>
          <w:sz w:val="20"/>
          <w:szCs w:val="20"/>
        </w:rPr>
        <w:t>8</w:t>
      </w:r>
      <w:r w:rsidRPr="00D71DE0">
        <w:rPr>
          <w:rFonts w:ascii="Arial Narrow" w:hAnsi="Arial Narrow"/>
          <w:sz w:val="20"/>
          <w:szCs w:val="20"/>
        </w:rPr>
        <w:t xml:space="preserve"> </w:t>
      </w:r>
      <w:r w:rsidR="00FF40F4" w:rsidRPr="00276A33">
        <w:rPr>
          <w:rFonts w:ascii="Arial Narrow" w:hAnsi="Arial Narrow"/>
          <w:sz w:val="20"/>
          <w:szCs w:val="20"/>
        </w:rPr>
        <w:t>–</w:t>
      </w:r>
      <w:r w:rsidRPr="00D71DE0">
        <w:rPr>
          <w:rFonts w:ascii="Arial Narrow" w:hAnsi="Arial Narrow"/>
          <w:sz w:val="20"/>
          <w:szCs w:val="20"/>
        </w:rPr>
        <w:t xml:space="preserve"> Klauzula informacyjna dla osób fizycznych - Kontrahentów lub reprezentantów Kontrahentów Spółek GK ORLEN udostępnianych ORLEN w ramach centralizacji obszaru windykacji</w:t>
      </w:r>
      <w:r>
        <w:rPr>
          <w:rFonts w:ascii="Arial Narrow" w:hAnsi="Arial Narrow"/>
          <w:sz w:val="20"/>
          <w:szCs w:val="20"/>
        </w:rPr>
        <w:t>.</w:t>
      </w:r>
    </w:p>
    <w:p w14:paraId="43A8CE5A" w14:textId="77777777" w:rsidR="00A03E04" w:rsidRPr="00D71DE0" w:rsidRDefault="00A03E04" w:rsidP="00D71DE0">
      <w:pPr>
        <w:pStyle w:val="Akapitzlist"/>
        <w:rPr>
          <w:rFonts w:ascii="Arial Narrow" w:hAnsi="Arial Narrow"/>
          <w:sz w:val="20"/>
          <w:szCs w:val="20"/>
        </w:rPr>
      </w:pPr>
    </w:p>
    <w:p w14:paraId="3E011EBF" w14:textId="77777777" w:rsidR="00E34273" w:rsidRPr="006F292A" w:rsidRDefault="00E94F19" w:rsidP="00597AAE">
      <w:pPr>
        <w:pStyle w:val="Akapitzlist"/>
        <w:rPr>
          <w:rFonts w:ascii="Arial Narrow" w:hAnsi="Arial Narrow"/>
          <w:b/>
          <w:sz w:val="20"/>
          <w:szCs w:val="20"/>
        </w:rPr>
      </w:pPr>
      <w:r w:rsidRPr="006F292A">
        <w:rPr>
          <w:rFonts w:ascii="Arial Narrow" w:hAnsi="Arial Narrow"/>
          <w:b/>
          <w:sz w:val="20"/>
          <w:szCs w:val="20"/>
        </w:rPr>
        <w:t xml:space="preserve">    </w:t>
      </w:r>
    </w:p>
    <w:p w14:paraId="4C056D3D" w14:textId="77777777" w:rsidR="00E34273" w:rsidRPr="006F292A" w:rsidRDefault="00E34273" w:rsidP="00597AAE">
      <w:pPr>
        <w:pStyle w:val="Akapitzlist"/>
        <w:rPr>
          <w:rFonts w:ascii="Arial Narrow" w:hAnsi="Arial Narrow"/>
          <w:b/>
          <w:sz w:val="20"/>
          <w:szCs w:val="20"/>
        </w:rPr>
      </w:pPr>
    </w:p>
    <w:p w14:paraId="073C8D90" w14:textId="77777777" w:rsidR="00597AAE" w:rsidRPr="006F292A" w:rsidRDefault="00E94F19" w:rsidP="00597AAE">
      <w:pPr>
        <w:pStyle w:val="Akapitzlist"/>
        <w:rPr>
          <w:rFonts w:ascii="Arial Narrow" w:hAnsi="Arial Narrow"/>
          <w:b/>
          <w:sz w:val="20"/>
          <w:szCs w:val="20"/>
        </w:rPr>
      </w:pPr>
      <w:r w:rsidRPr="006F292A">
        <w:rPr>
          <w:rFonts w:ascii="Arial Narrow" w:hAnsi="Arial Narrow"/>
          <w:b/>
          <w:sz w:val="20"/>
          <w:szCs w:val="20"/>
        </w:rPr>
        <w:t>Sprzedawca                                                                                                        Kupujący</w:t>
      </w:r>
    </w:p>
    <w:sectPr w:rsidR="00597AAE" w:rsidRPr="006F292A">
      <w:footerReference w:type="default" r:id="rId9"/>
      <w:footerReference w:type="first" r:id="rId10"/>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BCFE7" w14:textId="77777777" w:rsidR="009F2285" w:rsidRDefault="009F2285">
      <w:pPr>
        <w:spacing w:after="0" w:line="240" w:lineRule="auto"/>
      </w:pPr>
      <w:r>
        <w:separator/>
      </w:r>
    </w:p>
  </w:endnote>
  <w:endnote w:type="continuationSeparator" w:id="0">
    <w:p w14:paraId="326B49C9" w14:textId="77777777" w:rsidR="009F2285" w:rsidRDefault="009F2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E01D7" w14:textId="77777777" w:rsidR="00D0309D" w:rsidRDefault="000665AC">
    <w:pPr>
      <w:pBdr>
        <w:top w:val="single" w:sz="4" w:space="1" w:color="auto"/>
      </w:pBdr>
      <w:tabs>
        <w:tab w:val="center" w:pos="8640"/>
      </w:tabs>
      <w:jc w:val="right"/>
    </w:pPr>
    <w:r>
      <w:t xml:space="preserve">Strona </w:t>
    </w:r>
    <w:r>
      <w:fldChar w:fldCharType="begin"/>
    </w:r>
    <w:r>
      <w:instrText>PAGE</w:instrText>
    </w:r>
    <w:r>
      <w:fldChar w:fldCharType="separate"/>
    </w:r>
    <w:r w:rsidR="00E21C3F">
      <w:rPr>
        <w:noProof/>
      </w:rPr>
      <w:t>2</w:t>
    </w:r>
    <w:r>
      <w:fldChar w:fldCharType="end"/>
    </w:r>
    <w:r>
      <w:t xml:space="preserve"> z </w:t>
    </w:r>
    <w:r w:rsidR="00E21C3F">
      <w:fldChar w:fldCharType="begin"/>
    </w:r>
    <w:r w:rsidR="00E21C3F">
      <w:instrText xml:space="preserve"> NUMPAGES </w:instrText>
    </w:r>
    <w:r w:rsidR="00E21C3F">
      <w:fldChar w:fldCharType="separate"/>
    </w:r>
    <w:r w:rsidR="00E21C3F">
      <w:rPr>
        <w:noProof/>
      </w:rPr>
      <w:t>5</w:t>
    </w:r>
    <w:r w:rsidR="00E21C3F">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D0309D" w14:paraId="4C0B619F" w14:textId="77777777">
      <w:tc>
        <w:tcPr>
          <w:tcW w:w="0" w:type="auto"/>
          <w:vAlign w:val="center"/>
        </w:tcPr>
        <w:p w14:paraId="77E9505F" w14:textId="1E46EFC6" w:rsidR="00D0309D" w:rsidRDefault="00000000">
          <w:pPr>
            <w:spacing w:line="240" w:lineRule="auto"/>
          </w:pPr>
          <w:r>
            <w:rPr>
              <w:sz w:val="16"/>
            </w:rPr>
            <w:t>Rodzaj</w:t>
          </w:r>
        </w:p>
      </w:tc>
      <w:tc>
        <w:tcPr>
          <w:tcW w:w="0" w:type="auto"/>
          <w:vAlign w:val="center"/>
        </w:tcPr>
        <w:p w14:paraId="4CBD405A" w14:textId="22694D3B" w:rsidR="00D0309D" w:rsidRDefault="00000000">
          <w:pPr>
            <w:spacing w:line="240" w:lineRule="auto"/>
          </w:pPr>
          <w:r>
            <w:rPr>
              <w:sz w:val="16"/>
            </w:rPr>
            <w:t>ID umowy</w:t>
          </w:r>
        </w:p>
      </w:tc>
      <w:tc>
        <w:tcPr>
          <w:tcW w:w="0" w:type="auto"/>
          <w:vAlign w:val="center"/>
        </w:tcPr>
        <w:p w14:paraId="135A8FA5" w14:textId="3CC4A328" w:rsidR="00D0309D" w:rsidRDefault="00000000">
          <w:pPr>
            <w:spacing w:line="240" w:lineRule="auto"/>
          </w:pPr>
          <w:r>
            <w:rPr>
              <w:sz w:val="16"/>
            </w:rPr>
            <w:t>ID pliku</w:t>
          </w:r>
        </w:p>
      </w:tc>
      <w:tc>
        <w:tcPr>
          <w:tcW w:w="0" w:type="auto"/>
          <w:vAlign w:val="center"/>
        </w:tcPr>
        <w:p w14:paraId="14456358" w14:textId="5EB3FD63" w:rsidR="00D0309D" w:rsidRDefault="00000000">
          <w:pPr>
            <w:spacing w:line="240" w:lineRule="auto"/>
          </w:pPr>
          <w:r>
            <w:rPr>
              <w:sz w:val="16"/>
            </w:rPr>
            <w:t>Stan</w:t>
          </w:r>
        </w:p>
      </w:tc>
      <w:tc>
        <w:tcPr>
          <w:tcW w:w="0" w:type="auto"/>
          <w:vAlign w:val="center"/>
        </w:tcPr>
        <w:p w14:paraId="4500D580" w14:textId="3A0CA039" w:rsidR="00D0309D" w:rsidRDefault="00000000">
          <w:pPr>
            <w:spacing w:line="240" w:lineRule="auto"/>
          </w:pPr>
          <w:r>
            <w:rPr>
              <w:sz w:val="16"/>
            </w:rPr>
            <w:t>Data modyfikacji</w:t>
          </w:r>
        </w:p>
      </w:tc>
    </w:tr>
    <w:tr w:rsidR="00D0309D" w14:paraId="6DF9523C" w14:textId="77777777">
      <w:tc>
        <w:tcPr>
          <w:tcW w:w="0" w:type="auto"/>
          <w:vAlign w:val="center"/>
        </w:tcPr>
        <w:p w14:paraId="6BACED98" w14:textId="116B7BB5" w:rsidR="00D0309D" w:rsidRDefault="00000000">
          <w:pPr>
            <w:spacing w:line="240" w:lineRule="auto"/>
          </w:pPr>
          <w:r>
            <w:rPr>
              <w:sz w:val="16"/>
            </w:rPr>
            <w:t>Opiniowana</w:t>
          </w:r>
        </w:p>
      </w:tc>
      <w:tc>
        <w:tcPr>
          <w:tcW w:w="0" w:type="auto"/>
          <w:vAlign w:val="center"/>
        </w:tcPr>
        <w:p w14:paraId="6423E271" w14:textId="63758FCA" w:rsidR="00D0309D" w:rsidRDefault="00000000">
          <w:pPr>
            <w:spacing w:line="240" w:lineRule="auto"/>
          </w:pPr>
          <w:r>
            <w:rPr>
              <w:sz w:val="16"/>
            </w:rPr>
            <w:t>322692753</w:t>
          </w:r>
        </w:p>
      </w:tc>
      <w:tc>
        <w:tcPr>
          <w:tcW w:w="0" w:type="auto"/>
          <w:vAlign w:val="center"/>
        </w:tcPr>
        <w:p w14:paraId="4FB2FD90" w14:textId="301A2BB3" w:rsidR="00D0309D" w:rsidRDefault="00000000">
          <w:pPr>
            <w:spacing w:line="240" w:lineRule="auto"/>
          </w:pPr>
          <w:r>
            <w:rPr>
              <w:sz w:val="16"/>
            </w:rPr>
            <w:t>322694447</w:t>
          </w:r>
        </w:p>
      </w:tc>
      <w:tc>
        <w:tcPr>
          <w:tcW w:w="0" w:type="auto"/>
          <w:vAlign w:val="center"/>
        </w:tcPr>
        <w:p w14:paraId="20B66876" w14:textId="770B3A68" w:rsidR="00D0309D" w:rsidRDefault="00000000">
          <w:pPr>
            <w:spacing w:line="240" w:lineRule="auto"/>
          </w:pPr>
          <w:r>
            <w:rPr>
              <w:sz w:val="16"/>
            </w:rPr>
            <w:t>Do zaopiniowania</w:t>
          </w:r>
        </w:p>
      </w:tc>
      <w:tc>
        <w:tcPr>
          <w:tcW w:w="0" w:type="auto"/>
          <w:vAlign w:val="center"/>
        </w:tcPr>
        <w:p w14:paraId="10D246F8" w14:textId="04CC9375" w:rsidR="00D0309D" w:rsidRDefault="00000000">
          <w:pPr>
            <w:spacing w:line="240" w:lineRule="auto"/>
          </w:pPr>
          <w:r>
            <w:rPr>
              <w:sz w:val="16"/>
            </w:rPr>
            <w:t>2025-08-26 14:24:37</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47CDA" w14:textId="3741A3BB" w:rsidR="00D0309D" w:rsidRDefault="000665A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del w:id="0" w:author="Kowalski Dariusz (ANW)" w:date="2025-09-04T14:15:00Z" w16du:dateUtc="2025-09-04T12:15:00Z">
      <w:r>
        <w:fldChar w:fldCharType="begin"/>
      </w:r>
      <w:r>
        <w:delInstrText xml:space="preserve"> NUMPAGES </w:delInstrText>
      </w:r>
      <w:r>
        <w:fldChar w:fldCharType="end"/>
      </w:r>
    </w:del>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225"/>
      <w:gridCol w:w="2028"/>
      <w:gridCol w:w="2028"/>
      <w:gridCol w:w="1787"/>
      <w:gridCol w:w="1004"/>
    </w:tblGrid>
    <w:tr w:rsidR="00D0309D" w14:paraId="56B91F68" w14:textId="77777777">
      <w:tc>
        <w:tcPr>
          <w:tcW w:w="0" w:type="auto"/>
          <w:vAlign w:val="center"/>
        </w:tcPr>
        <w:p w14:paraId="05F6875F" w14:textId="77777777" w:rsidR="00D0309D" w:rsidRDefault="000665AC">
          <w:pPr>
            <w:spacing w:line="240" w:lineRule="auto"/>
          </w:pPr>
          <w:r>
            <w:rPr>
              <w:sz w:val="16"/>
            </w:rPr>
            <w:t>Rodzaj</w:t>
          </w:r>
        </w:p>
      </w:tc>
      <w:tc>
        <w:tcPr>
          <w:tcW w:w="0" w:type="auto"/>
          <w:vAlign w:val="center"/>
        </w:tcPr>
        <w:p w14:paraId="5DB4089F" w14:textId="77777777" w:rsidR="00D0309D" w:rsidRDefault="000665AC">
          <w:pPr>
            <w:spacing w:line="240" w:lineRule="auto"/>
          </w:pPr>
          <w:r>
            <w:rPr>
              <w:sz w:val="16"/>
            </w:rPr>
            <w:t>ID umowy</w:t>
          </w:r>
        </w:p>
      </w:tc>
      <w:tc>
        <w:tcPr>
          <w:tcW w:w="0" w:type="auto"/>
          <w:vAlign w:val="center"/>
        </w:tcPr>
        <w:p w14:paraId="5EBBB60B" w14:textId="77777777" w:rsidR="00D0309D" w:rsidRDefault="000665AC">
          <w:pPr>
            <w:spacing w:line="240" w:lineRule="auto"/>
          </w:pPr>
          <w:r>
            <w:rPr>
              <w:sz w:val="16"/>
            </w:rPr>
            <w:t>ID pliku</w:t>
          </w:r>
        </w:p>
      </w:tc>
      <w:tc>
        <w:tcPr>
          <w:tcW w:w="0" w:type="auto"/>
          <w:vAlign w:val="center"/>
        </w:tcPr>
        <w:p w14:paraId="6243AE9E" w14:textId="77777777" w:rsidR="00D0309D" w:rsidRDefault="000665AC">
          <w:pPr>
            <w:spacing w:line="240" w:lineRule="auto"/>
          </w:pPr>
          <w:r>
            <w:rPr>
              <w:sz w:val="16"/>
            </w:rPr>
            <w:t>Stan</w:t>
          </w:r>
        </w:p>
      </w:tc>
      <w:tc>
        <w:tcPr>
          <w:tcW w:w="0" w:type="auto"/>
          <w:vAlign w:val="center"/>
        </w:tcPr>
        <w:p w14:paraId="598ECF72" w14:textId="77777777" w:rsidR="00D0309D" w:rsidRDefault="000665AC">
          <w:pPr>
            <w:spacing w:line="240" w:lineRule="auto"/>
          </w:pPr>
          <w:r>
            <w:rPr>
              <w:sz w:val="16"/>
            </w:rPr>
            <w:t>Data modyfikacji</w:t>
          </w:r>
        </w:p>
      </w:tc>
    </w:tr>
    <w:tr w:rsidR="00D0309D" w14:paraId="626F8AAB" w14:textId="77777777">
      <w:tc>
        <w:tcPr>
          <w:tcW w:w="0" w:type="auto"/>
          <w:vAlign w:val="center"/>
        </w:tcPr>
        <w:p w14:paraId="16F6AE34" w14:textId="1A676BDC" w:rsidR="00D0309D" w:rsidRDefault="00D44BC9">
          <w:pPr>
            <w:spacing w:line="240" w:lineRule="auto"/>
          </w:pPr>
          <w:proofErr w:type="spellStart"/>
          <w:ins w:id="1" w:author="Szajerska Monika (ANW)" w:date="2025-09-04T14:17:00Z" w16du:dateUtc="2025-09-04T12:17:00Z">
            <w:r>
              <w:rPr>
                <w:sz w:val="16"/>
              </w:rPr>
              <w:t>Opiniowana</w:t>
            </w:r>
          </w:ins>
          <w:ins w:id="2" w:author="Skowrońska Małgorzata (ANW)" w:date="2025-09-04T14:16:00Z" w16du:dateUtc="2025-09-04T12:16:00Z">
            <w:r>
              <w:rPr>
                <w:sz w:val="16"/>
              </w:rPr>
              <w:t>Opiniowana</w:t>
            </w:r>
          </w:ins>
          <w:ins w:id="3" w:author="Kowalski Dariusz (ANW)" w:date="2025-09-04T14:15:00Z" w16du:dateUtc="2025-09-04T12:15:00Z">
            <w:r>
              <w:rPr>
                <w:sz w:val="16"/>
              </w:rPr>
              <w:t>Opiniowana</w:t>
            </w:r>
          </w:ins>
          <w:proofErr w:type="spellEnd"/>
          <w:del w:id="4" w:author="Kowalski Dariusz (ANW)" w:date="2025-09-04T14:15:00Z" w16du:dateUtc="2025-09-04T12:15:00Z">
            <w:r w:rsidR="000665AC">
              <w:rPr>
                <w:sz w:val="16"/>
              </w:rPr>
              <w:delText>Akceptowana</w:delText>
            </w:r>
          </w:del>
        </w:p>
      </w:tc>
      <w:tc>
        <w:tcPr>
          <w:tcW w:w="0" w:type="auto"/>
          <w:vAlign w:val="center"/>
        </w:tcPr>
        <w:p w14:paraId="1085B711" w14:textId="0CA18767" w:rsidR="00D0309D" w:rsidRDefault="00D44BC9">
          <w:pPr>
            <w:spacing w:line="240" w:lineRule="auto"/>
          </w:pPr>
          <w:ins w:id="5" w:author="Szajerska Monika (ANW)" w:date="2025-09-04T14:17:00Z" w16du:dateUtc="2025-09-04T12:17:00Z">
            <w:r>
              <w:rPr>
                <w:sz w:val="16"/>
              </w:rPr>
              <w:t>322692753</w:t>
            </w:r>
          </w:ins>
          <w:ins w:id="6" w:author="Skowrońska Małgorzata (ANW)" w:date="2025-09-04T14:16:00Z" w16du:dateUtc="2025-09-04T12:16:00Z">
            <w:r>
              <w:rPr>
                <w:sz w:val="16"/>
              </w:rPr>
              <w:t>322692753</w:t>
            </w:r>
          </w:ins>
          <w:ins w:id="7" w:author="Kowalski Dariusz (ANW)" w:date="2025-09-04T14:15:00Z" w16du:dateUtc="2025-09-04T12:15:00Z">
            <w:r>
              <w:rPr>
                <w:sz w:val="16"/>
              </w:rPr>
              <w:t>322692753</w:t>
            </w:r>
          </w:ins>
          <w:del w:id="8" w:author="Kowalski Dariusz (ANW)" w:date="2025-09-04T14:15:00Z" w16du:dateUtc="2025-09-04T12:15:00Z">
            <w:r w:rsidR="000665AC">
              <w:rPr>
                <w:sz w:val="16"/>
              </w:rPr>
              <w:delText>256462273</w:delText>
            </w:r>
          </w:del>
        </w:p>
      </w:tc>
      <w:tc>
        <w:tcPr>
          <w:tcW w:w="0" w:type="auto"/>
          <w:vAlign w:val="center"/>
        </w:tcPr>
        <w:p w14:paraId="74CCC729" w14:textId="2BD441E7" w:rsidR="00D0309D" w:rsidRDefault="00D44BC9">
          <w:pPr>
            <w:spacing w:line="240" w:lineRule="auto"/>
          </w:pPr>
          <w:ins w:id="9" w:author="Szajerska Monika (ANW)" w:date="2025-09-04T14:17:00Z" w16du:dateUtc="2025-09-04T12:17:00Z">
            <w:r>
              <w:rPr>
                <w:sz w:val="16"/>
              </w:rPr>
              <w:t>322694447</w:t>
            </w:r>
          </w:ins>
          <w:ins w:id="10" w:author="Skowrońska Małgorzata (ANW)" w:date="2025-09-04T14:16:00Z" w16du:dateUtc="2025-09-04T12:16:00Z">
            <w:r>
              <w:rPr>
                <w:sz w:val="16"/>
              </w:rPr>
              <w:t>322694447</w:t>
            </w:r>
          </w:ins>
          <w:ins w:id="11" w:author="Kowalski Dariusz (ANW)" w:date="2025-09-04T14:15:00Z" w16du:dateUtc="2025-09-04T12:15:00Z">
            <w:r>
              <w:rPr>
                <w:sz w:val="16"/>
              </w:rPr>
              <w:t>322694447</w:t>
            </w:r>
          </w:ins>
          <w:del w:id="12" w:author="Kowalski Dariusz (ANW)" w:date="2025-09-04T14:15:00Z" w16du:dateUtc="2025-09-04T12:15:00Z">
            <w:r w:rsidR="000665AC">
              <w:rPr>
                <w:sz w:val="16"/>
              </w:rPr>
              <w:delText>260675146</w:delText>
            </w:r>
          </w:del>
        </w:p>
      </w:tc>
      <w:tc>
        <w:tcPr>
          <w:tcW w:w="0" w:type="auto"/>
          <w:vAlign w:val="center"/>
        </w:tcPr>
        <w:p w14:paraId="6F0174BD" w14:textId="08F0F956" w:rsidR="00D0309D" w:rsidRDefault="00D44BC9">
          <w:pPr>
            <w:spacing w:line="240" w:lineRule="auto"/>
          </w:pPr>
          <w:ins w:id="13" w:author="Szajerska Monika (ANW)" w:date="2025-09-04T14:17:00Z" w16du:dateUtc="2025-09-04T12:17:00Z">
            <w:r>
              <w:rPr>
                <w:sz w:val="16"/>
              </w:rPr>
              <w:t xml:space="preserve">Do </w:t>
            </w:r>
            <w:proofErr w:type="spellStart"/>
            <w:r>
              <w:rPr>
                <w:sz w:val="16"/>
              </w:rPr>
              <w:t>zaopiniowania</w:t>
            </w:r>
          </w:ins>
          <w:del w:id="14" w:author="Szajerska Monika (ANW)" w:date="2025-09-04T14:17:00Z" w16du:dateUtc="2025-09-04T12:17:00Z">
            <w:r w:rsidR="000665AC">
              <w:rPr>
                <w:sz w:val="16"/>
              </w:rPr>
              <w:delText xml:space="preserve">Do </w:delText>
            </w:r>
          </w:del>
          <w:ins w:id="15" w:author="Skowrońska Małgorzata (ANW)" w:date="2025-09-04T14:16:00Z" w16du:dateUtc="2025-09-04T12:16:00Z">
            <w:r>
              <w:rPr>
                <w:sz w:val="16"/>
              </w:rPr>
              <w:t>zaopiniowania</w:t>
            </w:r>
          </w:ins>
          <w:ins w:id="16" w:author="Kowalski Dariusz (ANW)" w:date="2025-09-04T14:15:00Z" w16du:dateUtc="2025-09-04T12:15:00Z">
            <w:r>
              <w:rPr>
                <w:sz w:val="16"/>
              </w:rPr>
              <w:t>zaopiniowania</w:t>
            </w:r>
          </w:ins>
          <w:proofErr w:type="spellEnd"/>
          <w:del w:id="17" w:author="Kowalski Dariusz (ANW)" w:date="2025-09-04T14:15:00Z" w16du:dateUtc="2025-09-04T12:15:00Z">
            <w:r w:rsidR="000665AC">
              <w:rPr>
                <w:sz w:val="16"/>
              </w:rPr>
              <w:delText>akceptacji</w:delText>
            </w:r>
          </w:del>
        </w:p>
      </w:tc>
      <w:tc>
        <w:tcPr>
          <w:tcW w:w="0" w:type="auto"/>
          <w:vAlign w:val="center"/>
        </w:tcPr>
        <w:p w14:paraId="25E878D0" w14:textId="1F9A177C" w:rsidR="00D0309D" w:rsidRDefault="00000000">
          <w:pPr>
            <w:spacing w:line="240" w:lineRule="auto"/>
          </w:pPr>
          <w:ins w:id="18" w:author="Kowalski Dariusz (ANW)" w:date="2025-09-04T14:15:00Z" w16du:dateUtc="2025-09-04T12:15:00Z">
            <w:r>
              <w:rPr>
                <w:sz w:val="16"/>
              </w:rPr>
              <w:t>2025-08-26 14:24:</w:t>
            </w:r>
          </w:ins>
          <w:ins w:id="19" w:author="Szajerska Monika (ANW)" w:date="2025-09-04T14:17:00Z" w16du:dateUtc="2025-09-04T12:17:00Z">
            <w:r w:rsidR="00D44BC9">
              <w:rPr>
                <w:sz w:val="16"/>
              </w:rPr>
              <w:t>37</w:t>
            </w:r>
          </w:ins>
          <w:ins w:id="20" w:author="Skowrońska Małgorzata (ANW)" w:date="2025-09-04T14:16:00Z" w16du:dateUtc="2025-09-04T12:16:00Z">
            <w:r>
              <w:rPr>
                <w:sz w:val="16"/>
              </w:rPr>
              <w:t>37</w:t>
            </w:r>
          </w:ins>
          <w:ins w:id="21" w:author="Kowalski Dariusz (ANW)" w:date="2025-09-04T14:15:00Z" w16du:dateUtc="2025-09-04T12:15:00Z">
            <w:r>
              <w:rPr>
                <w:sz w:val="16"/>
              </w:rPr>
              <w:t>37</w:t>
            </w:r>
          </w:ins>
          <w:del w:id="22" w:author="Kowalski Dariusz (ANW)" w:date="2025-09-04T14:15:00Z" w16du:dateUtc="2025-09-04T12:15:00Z">
            <w:r w:rsidR="000665AC">
              <w:rPr>
                <w:sz w:val="16"/>
              </w:rPr>
              <w:delText>2023-06-29 11:49:04</w:delText>
            </w:r>
          </w:del>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E1C7C" w14:textId="77777777" w:rsidR="009F2285" w:rsidRDefault="009F2285">
      <w:pPr>
        <w:spacing w:after="0" w:line="240" w:lineRule="auto"/>
      </w:pPr>
      <w:r>
        <w:separator/>
      </w:r>
    </w:p>
  </w:footnote>
  <w:footnote w:type="continuationSeparator" w:id="0">
    <w:p w14:paraId="0BA3C859" w14:textId="77777777" w:rsidR="009F2285" w:rsidRDefault="009F22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F7A82"/>
    <w:multiLevelType w:val="singleLevel"/>
    <w:tmpl w:val="5B265E88"/>
    <w:lvl w:ilvl="0">
      <w:start w:val="1"/>
      <w:numFmt w:val="decimal"/>
      <w:lvlText w:val="%1."/>
      <w:legacy w:legacy="1" w:legacySpace="0" w:legacyIndent="360"/>
      <w:lvlJc w:val="left"/>
      <w:rPr>
        <w:rFonts w:ascii="Arial" w:hAnsi="Arial" w:cs="Arial" w:hint="default"/>
      </w:rPr>
    </w:lvl>
  </w:abstractNum>
  <w:abstractNum w:abstractNumId="1"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DD43FD5"/>
    <w:multiLevelType w:val="hybridMultilevel"/>
    <w:tmpl w:val="261ED66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89C3B86"/>
    <w:multiLevelType w:val="hybridMultilevel"/>
    <w:tmpl w:val="C89ED0E4"/>
    <w:lvl w:ilvl="0" w:tplc="D21E4B4A">
      <w:start w:val="1"/>
      <w:numFmt w:val="decimal"/>
      <w:lvlText w:val="%1."/>
      <w:lvlJc w:val="left"/>
      <w:pPr>
        <w:ind w:left="1181" w:hanging="360"/>
      </w:pPr>
      <w:rPr>
        <w:rFonts w:cs="Times New Roman" w:hint="default"/>
      </w:rPr>
    </w:lvl>
    <w:lvl w:ilvl="1" w:tplc="04150019" w:tentative="1">
      <w:start w:val="1"/>
      <w:numFmt w:val="lowerLetter"/>
      <w:lvlText w:val="%2."/>
      <w:lvlJc w:val="left"/>
      <w:pPr>
        <w:ind w:left="1901" w:hanging="360"/>
      </w:pPr>
      <w:rPr>
        <w:rFonts w:cs="Times New Roman"/>
      </w:rPr>
    </w:lvl>
    <w:lvl w:ilvl="2" w:tplc="0415001B" w:tentative="1">
      <w:start w:val="1"/>
      <w:numFmt w:val="lowerRoman"/>
      <w:lvlText w:val="%3."/>
      <w:lvlJc w:val="right"/>
      <w:pPr>
        <w:ind w:left="2621" w:hanging="180"/>
      </w:pPr>
      <w:rPr>
        <w:rFonts w:cs="Times New Roman"/>
      </w:rPr>
    </w:lvl>
    <w:lvl w:ilvl="3" w:tplc="0415000F" w:tentative="1">
      <w:start w:val="1"/>
      <w:numFmt w:val="decimal"/>
      <w:lvlText w:val="%4."/>
      <w:lvlJc w:val="left"/>
      <w:pPr>
        <w:ind w:left="3341" w:hanging="360"/>
      </w:pPr>
      <w:rPr>
        <w:rFonts w:cs="Times New Roman"/>
      </w:rPr>
    </w:lvl>
    <w:lvl w:ilvl="4" w:tplc="04150019" w:tentative="1">
      <w:start w:val="1"/>
      <w:numFmt w:val="lowerLetter"/>
      <w:lvlText w:val="%5."/>
      <w:lvlJc w:val="left"/>
      <w:pPr>
        <w:ind w:left="4061" w:hanging="360"/>
      </w:pPr>
      <w:rPr>
        <w:rFonts w:cs="Times New Roman"/>
      </w:rPr>
    </w:lvl>
    <w:lvl w:ilvl="5" w:tplc="0415001B" w:tentative="1">
      <w:start w:val="1"/>
      <w:numFmt w:val="lowerRoman"/>
      <w:lvlText w:val="%6."/>
      <w:lvlJc w:val="right"/>
      <w:pPr>
        <w:ind w:left="4781" w:hanging="180"/>
      </w:pPr>
      <w:rPr>
        <w:rFonts w:cs="Times New Roman"/>
      </w:rPr>
    </w:lvl>
    <w:lvl w:ilvl="6" w:tplc="0415000F" w:tentative="1">
      <w:start w:val="1"/>
      <w:numFmt w:val="decimal"/>
      <w:lvlText w:val="%7."/>
      <w:lvlJc w:val="left"/>
      <w:pPr>
        <w:ind w:left="5501" w:hanging="360"/>
      </w:pPr>
      <w:rPr>
        <w:rFonts w:cs="Times New Roman"/>
      </w:rPr>
    </w:lvl>
    <w:lvl w:ilvl="7" w:tplc="04150019" w:tentative="1">
      <w:start w:val="1"/>
      <w:numFmt w:val="lowerLetter"/>
      <w:lvlText w:val="%8."/>
      <w:lvlJc w:val="left"/>
      <w:pPr>
        <w:ind w:left="6221" w:hanging="360"/>
      </w:pPr>
      <w:rPr>
        <w:rFonts w:cs="Times New Roman"/>
      </w:rPr>
    </w:lvl>
    <w:lvl w:ilvl="8" w:tplc="0415001B" w:tentative="1">
      <w:start w:val="1"/>
      <w:numFmt w:val="lowerRoman"/>
      <w:lvlText w:val="%9."/>
      <w:lvlJc w:val="right"/>
      <w:pPr>
        <w:ind w:left="6941" w:hanging="180"/>
      </w:pPr>
      <w:rPr>
        <w:rFonts w:cs="Times New Roman"/>
      </w:rPr>
    </w:lvl>
  </w:abstractNum>
  <w:abstractNum w:abstractNumId="4" w15:restartNumberingAfterBreak="0">
    <w:nsid w:val="1B177774"/>
    <w:multiLevelType w:val="hybridMultilevel"/>
    <w:tmpl w:val="F61C4E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DB7AF9"/>
    <w:multiLevelType w:val="singleLevel"/>
    <w:tmpl w:val="C5525EEA"/>
    <w:lvl w:ilvl="0">
      <w:start w:val="1"/>
      <w:numFmt w:val="lowerLetter"/>
      <w:lvlText w:val="%1)"/>
      <w:legacy w:legacy="1" w:legacySpace="0" w:legacyIndent="278"/>
      <w:lvlJc w:val="left"/>
      <w:rPr>
        <w:rFonts w:ascii="Arial" w:hAnsi="Arial" w:cs="Arial" w:hint="default"/>
      </w:rPr>
    </w:lvl>
  </w:abstractNum>
  <w:abstractNum w:abstractNumId="7" w15:restartNumberingAfterBreak="0">
    <w:nsid w:val="254D4051"/>
    <w:multiLevelType w:val="singleLevel"/>
    <w:tmpl w:val="23BE9086"/>
    <w:lvl w:ilvl="0">
      <w:start w:val="1"/>
      <w:numFmt w:val="decimal"/>
      <w:lvlText w:val="%1."/>
      <w:legacy w:legacy="1" w:legacySpace="0" w:legacyIndent="355"/>
      <w:lvlJc w:val="left"/>
      <w:rPr>
        <w:rFonts w:ascii="Arial" w:hAnsi="Arial" w:cs="Arial" w:hint="default"/>
      </w:rPr>
    </w:lvl>
  </w:abstractNum>
  <w:abstractNum w:abstractNumId="8" w15:restartNumberingAfterBreak="0">
    <w:nsid w:val="2BB32C9C"/>
    <w:multiLevelType w:val="hybridMultilevel"/>
    <w:tmpl w:val="2E0006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4B96413"/>
    <w:multiLevelType w:val="singleLevel"/>
    <w:tmpl w:val="D7465628"/>
    <w:lvl w:ilvl="0">
      <w:start w:val="2"/>
      <w:numFmt w:val="decimal"/>
      <w:lvlText w:val="%1."/>
      <w:legacy w:legacy="1" w:legacySpace="0" w:legacyIndent="360"/>
      <w:lvlJc w:val="left"/>
      <w:rPr>
        <w:rFonts w:ascii="Arial" w:hAnsi="Arial" w:cs="Arial" w:hint="default"/>
      </w:rPr>
    </w:lvl>
  </w:abstractNum>
  <w:abstractNum w:abstractNumId="10" w15:restartNumberingAfterBreak="0">
    <w:nsid w:val="3B804ACE"/>
    <w:multiLevelType w:val="singleLevel"/>
    <w:tmpl w:val="0FEA0AF6"/>
    <w:lvl w:ilvl="0">
      <w:start w:val="1"/>
      <w:numFmt w:val="lowerLetter"/>
      <w:lvlText w:val="%1)"/>
      <w:legacy w:legacy="1" w:legacySpace="0" w:legacyIndent="274"/>
      <w:lvlJc w:val="left"/>
      <w:rPr>
        <w:rFonts w:ascii="Arial" w:hAnsi="Arial" w:cs="Arial" w:hint="default"/>
      </w:rPr>
    </w:lvl>
  </w:abstractNum>
  <w:abstractNum w:abstractNumId="11" w15:restartNumberingAfterBreak="0">
    <w:nsid w:val="41440882"/>
    <w:multiLevelType w:val="hybridMultilevel"/>
    <w:tmpl w:val="D29E9E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414EA1"/>
    <w:multiLevelType w:val="hybridMultilevel"/>
    <w:tmpl w:val="717637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542B06"/>
    <w:multiLevelType w:val="singleLevel"/>
    <w:tmpl w:val="86EA25AC"/>
    <w:lvl w:ilvl="0">
      <w:start w:val="6"/>
      <w:numFmt w:val="decimal"/>
      <w:lvlText w:val="%1."/>
      <w:legacy w:legacy="1" w:legacySpace="0" w:legacyIndent="350"/>
      <w:lvlJc w:val="left"/>
      <w:rPr>
        <w:rFonts w:ascii="Arial" w:hAnsi="Arial" w:cs="Arial" w:hint="default"/>
      </w:rPr>
    </w:lvl>
  </w:abstractNum>
  <w:abstractNum w:abstractNumId="14" w15:restartNumberingAfterBreak="0">
    <w:nsid w:val="4D225CDF"/>
    <w:multiLevelType w:val="hybridMultilevel"/>
    <w:tmpl w:val="52982584"/>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505D45F9"/>
    <w:multiLevelType w:val="singleLevel"/>
    <w:tmpl w:val="643257B4"/>
    <w:lvl w:ilvl="0">
      <w:start w:val="1"/>
      <w:numFmt w:val="lowerLetter"/>
      <w:lvlText w:val="%1)"/>
      <w:legacy w:legacy="1" w:legacySpace="0" w:legacyIndent="269"/>
      <w:lvlJc w:val="left"/>
      <w:rPr>
        <w:rFonts w:ascii="Arial" w:hAnsi="Arial" w:cs="Arial" w:hint="default"/>
      </w:rPr>
    </w:lvl>
  </w:abstractNum>
  <w:abstractNum w:abstractNumId="16" w15:restartNumberingAfterBreak="0">
    <w:nsid w:val="52A0162F"/>
    <w:multiLevelType w:val="hybridMultilevel"/>
    <w:tmpl w:val="DE283832"/>
    <w:lvl w:ilvl="0" w:tplc="29FE55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5A750F"/>
    <w:multiLevelType w:val="singleLevel"/>
    <w:tmpl w:val="23BE9086"/>
    <w:lvl w:ilvl="0">
      <w:start w:val="1"/>
      <w:numFmt w:val="decimal"/>
      <w:lvlText w:val="%1."/>
      <w:legacy w:legacy="1" w:legacySpace="0" w:legacyIndent="355"/>
      <w:lvlJc w:val="left"/>
      <w:rPr>
        <w:rFonts w:ascii="Arial" w:hAnsi="Arial" w:cs="Arial" w:hint="default"/>
      </w:rPr>
    </w:lvl>
  </w:abstractNum>
  <w:abstractNum w:abstractNumId="18"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9"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6309155C"/>
    <w:multiLevelType w:val="hybridMultilevel"/>
    <w:tmpl w:val="F006A9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4C15AC"/>
    <w:multiLevelType w:val="singleLevel"/>
    <w:tmpl w:val="5192C622"/>
    <w:lvl w:ilvl="0">
      <w:start w:val="2"/>
      <w:numFmt w:val="decimal"/>
      <w:lvlText w:val="%1."/>
      <w:legacy w:legacy="1" w:legacySpace="0" w:legacyIndent="365"/>
      <w:lvlJc w:val="left"/>
      <w:rPr>
        <w:rFonts w:ascii="Arial" w:hAnsi="Arial" w:cs="Arial" w:hint="default"/>
      </w:rPr>
    </w:lvl>
  </w:abstractNum>
  <w:abstractNum w:abstractNumId="22"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931403"/>
    <w:multiLevelType w:val="singleLevel"/>
    <w:tmpl w:val="E17843A4"/>
    <w:lvl w:ilvl="0">
      <w:start w:val="1"/>
      <w:numFmt w:val="lowerLetter"/>
      <w:lvlText w:val="%1)"/>
      <w:legacy w:legacy="1" w:legacySpace="0" w:legacyIndent="350"/>
      <w:lvlJc w:val="left"/>
      <w:rPr>
        <w:rFonts w:ascii="Arial" w:hAnsi="Arial" w:cs="Arial" w:hint="default"/>
      </w:rPr>
    </w:lvl>
  </w:abstractNum>
  <w:abstractNum w:abstractNumId="24" w15:restartNumberingAfterBreak="0">
    <w:nsid w:val="72E17DB1"/>
    <w:multiLevelType w:val="singleLevel"/>
    <w:tmpl w:val="8042E550"/>
    <w:lvl w:ilvl="0">
      <w:start w:val="1"/>
      <w:numFmt w:val="decimal"/>
      <w:lvlText w:val="%1."/>
      <w:legacy w:legacy="1" w:legacySpace="0" w:legacyIndent="648"/>
      <w:lvlJc w:val="left"/>
      <w:rPr>
        <w:rFonts w:ascii="Arial" w:hAnsi="Arial" w:cs="Arial" w:hint="default"/>
      </w:rPr>
    </w:lvl>
  </w:abstractNum>
  <w:abstractNum w:abstractNumId="25"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771C4BC1"/>
    <w:multiLevelType w:val="singleLevel"/>
    <w:tmpl w:val="23BE9086"/>
    <w:lvl w:ilvl="0">
      <w:start w:val="1"/>
      <w:numFmt w:val="decimal"/>
      <w:lvlText w:val="%1."/>
      <w:legacy w:legacy="1" w:legacySpace="0" w:legacyIndent="355"/>
      <w:lvlJc w:val="left"/>
      <w:rPr>
        <w:rFonts w:ascii="Arial" w:hAnsi="Arial" w:cs="Arial" w:hint="default"/>
      </w:rPr>
    </w:lvl>
  </w:abstractNum>
  <w:abstractNum w:abstractNumId="27" w15:restartNumberingAfterBreak="0">
    <w:nsid w:val="7C8B38B3"/>
    <w:multiLevelType w:val="singleLevel"/>
    <w:tmpl w:val="D8E8F340"/>
    <w:lvl w:ilvl="0">
      <w:start w:val="3"/>
      <w:numFmt w:val="decimal"/>
      <w:lvlText w:val="%1."/>
      <w:legacy w:legacy="1" w:legacySpace="0" w:legacyIndent="360"/>
      <w:lvlJc w:val="left"/>
      <w:rPr>
        <w:rFonts w:ascii="Arial" w:hAnsi="Arial" w:cs="Arial" w:hint="default"/>
      </w:rPr>
    </w:lvl>
  </w:abstractNum>
  <w:abstractNum w:abstractNumId="28" w15:restartNumberingAfterBreak="0">
    <w:nsid w:val="7E817638"/>
    <w:multiLevelType w:val="singleLevel"/>
    <w:tmpl w:val="23BE9086"/>
    <w:lvl w:ilvl="0">
      <w:start w:val="1"/>
      <w:numFmt w:val="decimal"/>
      <w:lvlText w:val="%1."/>
      <w:legacy w:legacy="1" w:legacySpace="0" w:legacyIndent="355"/>
      <w:lvlJc w:val="left"/>
      <w:rPr>
        <w:rFonts w:ascii="Arial" w:hAnsi="Arial" w:cs="Arial" w:hint="default"/>
      </w:rPr>
    </w:lvl>
  </w:abstractNum>
  <w:num w:numId="1" w16cid:durableId="1075858688">
    <w:abstractNumId w:val="24"/>
  </w:num>
  <w:num w:numId="2" w16cid:durableId="128397755">
    <w:abstractNumId w:val="9"/>
  </w:num>
  <w:num w:numId="3" w16cid:durableId="1670526542">
    <w:abstractNumId w:val="13"/>
  </w:num>
  <w:num w:numId="4" w16cid:durableId="1015036778">
    <w:abstractNumId w:val="17"/>
  </w:num>
  <w:num w:numId="5" w16cid:durableId="1994142067">
    <w:abstractNumId w:val="28"/>
  </w:num>
  <w:num w:numId="6" w16cid:durableId="1792939723">
    <w:abstractNumId w:val="7"/>
  </w:num>
  <w:num w:numId="7" w16cid:durableId="1946111791">
    <w:abstractNumId w:val="27"/>
  </w:num>
  <w:num w:numId="8" w16cid:durableId="504439376">
    <w:abstractNumId w:val="10"/>
  </w:num>
  <w:num w:numId="9" w16cid:durableId="1741438246">
    <w:abstractNumId w:val="3"/>
  </w:num>
  <w:num w:numId="10" w16cid:durableId="1438215363">
    <w:abstractNumId w:val="26"/>
  </w:num>
  <w:num w:numId="11" w16cid:durableId="328213327">
    <w:abstractNumId w:val="0"/>
  </w:num>
  <w:num w:numId="12" w16cid:durableId="1640454622">
    <w:abstractNumId w:val="23"/>
  </w:num>
  <w:num w:numId="13" w16cid:durableId="366679232">
    <w:abstractNumId w:val="6"/>
  </w:num>
  <w:num w:numId="14" w16cid:durableId="1485391343">
    <w:abstractNumId w:val="6"/>
    <w:lvlOverride w:ilvl="0">
      <w:lvl w:ilvl="0">
        <w:start w:val="1"/>
        <w:numFmt w:val="lowerLetter"/>
        <w:lvlText w:val="%1)"/>
        <w:legacy w:legacy="1" w:legacySpace="0" w:legacyIndent="279"/>
        <w:lvlJc w:val="left"/>
        <w:rPr>
          <w:rFonts w:ascii="Arial" w:hAnsi="Arial" w:cs="Arial" w:hint="default"/>
        </w:rPr>
      </w:lvl>
    </w:lvlOverride>
  </w:num>
  <w:num w:numId="15" w16cid:durableId="867528973">
    <w:abstractNumId w:val="21"/>
  </w:num>
  <w:num w:numId="16" w16cid:durableId="379599293">
    <w:abstractNumId w:val="15"/>
  </w:num>
  <w:num w:numId="17" w16cid:durableId="563220089">
    <w:abstractNumId w:val="11"/>
  </w:num>
  <w:num w:numId="18" w16cid:durableId="1351221793">
    <w:abstractNumId w:val="12"/>
  </w:num>
  <w:num w:numId="19" w16cid:durableId="1668509973">
    <w:abstractNumId w:val="4"/>
  </w:num>
  <w:num w:numId="20" w16cid:durableId="1985874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3892237">
    <w:abstractNumId w:val="20"/>
  </w:num>
  <w:num w:numId="22" w16cid:durableId="763648539">
    <w:abstractNumId w:val="16"/>
  </w:num>
  <w:num w:numId="23" w16cid:durableId="170217481">
    <w:abstractNumId w:val="5"/>
  </w:num>
  <w:num w:numId="24" w16cid:durableId="147677201">
    <w:abstractNumId w:val="25"/>
  </w:num>
  <w:num w:numId="25" w16cid:durableId="654649399">
    <w:abstractNumId w:val="18"/>
  </w:num>
  <w:num w:numId="26" w16cid:durableId="2088770119">
    <w:abstractNumId w:val="19"/>
  </w:num>
  <w:num w:numId="27" w16cid:durableId="793669367">
    <w:abstractNumId w:val="1"/>
  </w:num>
  <w:num w:numId="28" w16cid:durableId="1698391449">
    <w:abstractNumId w:val="22"/>
  </w:num>
  <w:num w:numId="29" w16cid:durableId="1341082309">
    <w:abstractNumId w:val="2"/>
  </w:num>
  <w:num w:numId="30" w16cid:durableId="92399440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walski Dariusz (ANW)">
    <w15:presenceInfo w15:providerId="AD" w15:userId="S::kowalskidar@orlen.pl::3afbd0d8-8863-4ee1-88c7-fc2ce84a4301"/>
  </w15:person>
  <w15:person w15:author="Szajerska Monika (ANW)">
    <w15:presenceInfo w15:providerId="AD" w15:userId="S::SzajerskaM@orlen.pl::fa84ab3f-274c-40e7-be52-76cf91ce2a70"/>
  </w15:person>
  <w15:person w15:author="Skowrońska Małgorzata (ANW)">
    <w15:presenceInfo w15:providerId="AD" w15:userId="S::SkowronskaM@orlen.pl::4d0e9649-e1b8-4e41-8897-ab0fdcb9ff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063"/>
    <w:rsid w:val="000148A8"/>
    <w:rsid w:val="00030014"/>
    <w:rsid w:val="00037EFD"/>
    <w:rsid w:val="000665AC"/>
    <w:rsid w:val="0007408C"/>
    <w:rsid w:val="00080D1F"/>
    <w:rsid w:val="00091C22"/>
    <w:rsid w:val="00091D44"/>
    <w:rsid w:val="000A3876"/>
    <w:rsid w:val="000C4DCC"/>
    <w:rsid w:val="000E1CF7"/>
    <w:rsid w:val="000E5F29"/>
    <w:rsid w:val="00120F75"/>
    <w:rsid w:val="00122947"/>
    <w:rsid w:val="0013642E"/>
    <w:rsid w:val="001376D4"/>
    <w:rsid w:val="00142D7F"/>
    <w:rsid w:val="0015024B"/>
    <w:rsid w:val="00175808"/>
    <w:rsid w:val="00187A5D"/>
    <w:rsid w:val="001A6707"/>
    <w:rsid w:val="001A7547"/>
    <w:rsid w:val="001B4E8F"/>
    <w:rsid w:val="001C235E"/>
    <w:rsid w:val="001D3AAC"/>
    <w:rsid w:val="00201B3D"/>
    <w:rsid w:val="002114F1"/>
    <w:rsid w:val="00215E1A"/>
    <w:rsid w:val="0025627A"/>
    <w:rsid w:val="00257A46"/>
    <w:rsid w:val="00257DA5"/>
    <w:rsid w:val="00257EFE"/>
    <w:rsid w:val="00276A33"/>
    <w:rsid w:val="00277EAF"/>
    <w:rsid w:val="00291577"/>
    <w:rsid w:val="002D3161"/>
    <w:rsid w:val="002D6FD8"/>
    <w:rsid w:val="002E148A"/>
    <w:rsid w:val="002F2AE6"/>
    <w:rsid w:val="002F4570"/>
    <w:rsid w:val="002F6970"/>
    <w:rsid w:val="0030587F"/>
    <w:rsid w:val="00312EC5"/>
    <w:rsid w:val="00320393"/>
    <w:rsid w:val="0033669F"/>
    <w:rsid w:val="0034656A"/>
    <w:rsid w:val="00353669"/>
    <w:rsid w:val="003537A6"/>
    <w:rsid w:val="00361202"/>
    <w:rsid w:val="003672A1"/>
    <w:rsid w:val="00382E6E"/>
    <w:rsid w:val="003E3DDA"/>
    <w:rsid w:val="003E4FE9"/>
    <w:rsid w:val="003E5FD3"/>
    <w:rsid w:val="003F21C7"/>
    <w:rsid w:val="00446198"/>
    <w:rsid w:val="00471C13"/>
    <w:rsid w:val="00475CE5"/>
    <w:rsid w:val="00484B99"/>
    <w:rsid w:val="00495DF4"/>
    <w:rsid w:val="004D2334"/>
    <w:rsid w:val="004E39C1"/>
    <w:rsid w:val="00551169"/>
    <w:rsid w:val="005569C2"/>
    <w:rsid w:val="00563621"/>
    <w:rsid w:val="00597AAE"/>
    <w:rsid w:val="005A38B8"/>
    <w:rsid w:val="005A64CE"/>
    <w:rsid w:val="005C109F"/>
    <w:rsid w:val="005D1A9C"/>
    <w:rsid w:val="005E1A10"/>
    <w:rsid w:val="005F0B58"/>
    <w:rsid w:val="005F2C86"/>
    <w:rsid w:val="005F32C2"/>
    <w:rsid w:val="005F3984"/>
    <w:rsid w:val="006024C6"/>
    <w:rsid w:val="00611021"/>
    <w:rsid w:val="00642BF7"/>
    <w:rsid w:val="00650FB7"/>
    <w:rsid w:val="00653E3F"/>
    <w:rsid w:val="0065450F"/>
    <w:rsid w:val="00666627"/>
    <w:rsid w:val="00691BEA"/>
    <w:rsid w:val="00692A9C"/>
    <w:rsid w:val="00697D95"/>
    <w:rsid w:val="006B4209"/>
    <w:rsid w:val="006B78D8"/>
    <w:rsid w:val="006C5CBC"/>
    <w:rsid w:val="006D0396"/>
    <w:rsid w:val="006D189F"/>
    <w:rsid w:val="006F292A"/>
    <w:rsid w:val="00724A28"/>
    <w:rsid w:val="00732A13"/>
    <w:rsid w:val="007608CC"/>
    <w:rsid w:val="00763BFD"/>
    <w:rsid w:val="00765378"/>
    <w:rsid w:val="00771FED"/>
    <w:rsid w:val="007B2AEB"/>
    <w:rsid w:val="007B7B1B"/>
    <w:rsid w:val="007C00D6"/>
    <w:rsid w:val="007C56C2"/>
    <w:rsid w:val="007C6107"/>
    <w:rsid w:val="007E43EF"/>
    <w:rsid w:val="007F113E"/>
    <w:rsid w:val="00814740"/>
    <w:rsid w:val="00814EF4"/>
    <w:rsid w:val="00817D57"/>
    <w:rsid w:val="00826F95"/>
    <w:rsid w:val="00836C77"/>
    <w:rsid w:val="00843D26"/>
    <w:rsid w:val="00847276"/>
    <w:rsid w:val="00863CE3"/>
    <w:rsid w:val="00877ADB"/>
    <w:rsid w:val="008846A4"/>
    <w:rsid w:val="008B0B7D"/>
    <w:rsid w:val="008F60D6"/>
    <w:rsid w:val="008F6534"/>
    <w:rsid w:val="009003B3"/>
    <w:rsid w:val="00917CAE"/>
    <w:rsid w:val="00924255"/>
    <w:rsid w:val="009404DB"/>
    <w:rsid w:val="00962512"/>
    <w:rsid w:val="009819AE"/>
    <w:rsid w:val="00983909"/>
    <w:rsid w:val="00997443"/>
    <w:rsid w:val="009A48D4"/>
    <w:rsid w:val="009C4E2A"/>
    <w:rsid w:val="009D5F78"/>
    <w:rsid w:val="009E6DB9"/>
    <w:rsid w:val="009F2285"/>
    <w:rsid w:val="00A01B41"/>
    <w:rsid w:val="00A03E04"/>
    <w:rsid w:val="00A259B5"/>
    <w:rsid w:val="00A31B6A"/>
    <w:rsid w:val="00A41F84"/>
    <w:rsid w:val="00A511EA"/>
    <w:rsid w:val="00A875E5"/>
    <w:rsid w:val="00A92F1D"/>
    <w:rsid w:val="00A93DC7"/>
    <w:rsid w:val="00AA0FAC"/>
    <w:rsid w:val="00AA7F3C"/>
    <w:rsid w:val="00AC0AE1"/>
    <w:rsid w:val="00AD5C56"/>
    <w:rsid w:val="00AE4D86"/>
    <w:rsid w:val="00B02C6B"/>
    <w:rsid w:val="00B05A39"/>
    <w:rsid w:val="00B065BC"/>
    <w:rsid w:val="00B16DFB"/>
    <w:rsid w:val="00B229D8"/>
    <w:rsid w:val="00B318F9"/>
    <w:rsid w:val="00B412AD"/>
    <w:rsid w:val="00B437AF"/>
    <w:rsid w:val="00BB02D7"/>
    <w:rsid w:val="00BC67F3"/>
    <w:rsid w:val="00BD469A"/>
    <w:rsid w:val="00BE27CC"/>
    <w:rsid w:val="00BE387C"/>
    <w:rsid w:val="00BF0E7B"/>
    <w:rsid w:val="00C02142"/>
    <w:rsid w:val="00C04549"/>
    <w:rsid w:val="00C14515"/>
    <w:rsid w:val="00C50DFA"/>
    <w:rsid w:val="00C7198D"/>
    <w:rsid w:val="00C83EFC"/>
    <w:rsid w:val="00C84AC0"/>
    <w:rsid w:val="00C84ED0"/>
    <w:rsid w:val="00C9250A"/>
    <w:rsid w:val="00C92AC3"/>
    <w:rsid w:val="00C94477"/>
    <w:rsid w:val="00CC66AD"/>
    <w:rsid w:val="00CD52C4"/>
    <w:rsid w:val="00CE1316"/>
    <w:rsid w:val="00CE1F10"/>
    <w:rsid w:val="00CE7FFE"/>
    <w:rsid w:val="00CF33BA"/>
    <w:rsid w:val="00D0309D"/>
    <w:rsid w:val="00D24886"/>
    <w:rsid w:val="00D2769D"/>
    <w:rsid w:val="00D37DB5"/>
    <w:rsid w:val="00D44BC9"/>
    <w:rsid w:val="00D66F6E"/>
    <w:rsid w:val="00D71DE0"/>
    <w:rsid w:val="00DA6A4B"/>
    <w:rsid w:val="00DC15A6"/>
    <w:rsid w:val="00DE0017"/>
    <w:rsid w:val="00DE0711"/>
    <w:rsid w:val="00DE40A9"/>
    <w:rsid w:val="00DF7292"/>
    <w:rsid w:val="00E0311E"/>
    <w:rsid w:val="00E21C3F"/>
    <w:rsid w:val="00E300CE"/>
    <w:rsid w:val="00E300E7"/>
    <w:rsid w:val="00E34273"/>
    <w:rsid w:val="00E94F19"/>
    <w:rsid w:val="00E968FE"/>
    <w:rsid w:val="00EA181E"/>
    <w:rsid w:val="00EC610C"/>
    <w:rsid w:val="00ED2ED3"/>
    <w:rsid w:val="00ED3116"/>
    <w:rsid w:val="00ED4A74"/>
    <w:rsid w:val="00ED4FAB"/>
    <w:rsid w:val="00EE2187"/>
    <w:rsid w:val="00EF10B4"/>
    <w:rsid w:val="00F04A90"/>
    <w:rsid w:val="00F42076"/>
    <w:rsid w:val="00F4780F"/>
    <w:rsid w:val="00F503C4"/>
    <w:rsid w:val="00F60335"/>
    <w:rsid w:val="00F63063"/>
    <w:rsid w:val="00F66ABB"/>
    <w:rsid w:val="00F7149C"/>
    <w:rsid w:val="00F91216"/>
    <w:rsid w:val="00F91895"/>
    <w:rsid w:val="00F92E1F"/>
    <w:rsid w:val="00FA133B"/>
    <w:rsid w:val="00FB66A0"/>
    <w:rsid w:val="00FB7F09"/>
    <w:rsid w:val="00FD21CB"/>
    <w:rsid w:val="00FF40F4"/>
    <w:rsid w:val="00FF6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FB852"/>
  <w15:chartTrackingRefBased/>
  <w15:docId w15:val="{3D026B7C-44A2-4A93-A1C5-9D3A8EAA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7">
    <w:name w:val="Style7"/>
    <w:basedOn w:val="Normalny"/>
    <w:uiPriority w:val="99"/>
    <w:rsid w:val="00692A9C"/>
    <w:pPr>
      <w:widowControl w:val="0"/>
      <w:autoSpaceDE w:val="0"/>
      <w:autoSpaceDN w:val="0"/>
      <w:adjustRightInd w:val="0"/>
      <w:spacing w:after="0" w:line="240" w:lineRule="auto"/>
      <w:jc w:val="center"/>
    </w:pPr>
    <w:rPr>
      <w:rFonts w:ascii="Arial" w:eastAsiaTheme="minorEastAsia" w:hAnsi="Arial" w:cs="Arial"/>
      <w:sz w:val="24"/>
      <w:szCs w:val="24"/>
      <w:lang w:eastAsia="pl-PL"/>
    </w:rPr>
  </w:style>
  <w:style w:type="character" w:customStyle="1" w:styleId="FontStyle15">
    <w:name w:val="Font Style15"/>
    <w:basedOn w:val="Domylnaczcionkaakapitu"/>
    <w:uiPriority w:val="99"/>
    <w:rsid w:val="00692A9C"/>
    <w:rPr>
      <w:rFonts w:ascii="Arial" w:hAnsi="Arial" w:cs="Arial"/>
      <w:b/>
      <w:bCs/>
      <w:sz w:val="22"/>
      <w:szCs w:val="22"/>
    </w:rPr>
  </w:style>
  <w:style w:type="paragraph" w:customStyle="1" w:styleId="Style1">
    <w:name w:val="Style1"/>
    <w:basedOn w:val="Normalny"/>
    <w:uiPriority w:val="99"/>
    <w:rsid w:val="00FA133B"/>
    <w:pPr>
      <w:widowControl w:val="0"/>
      <w:autoSpaceDE w:val="0"/>
      <w:autoSpaceDN w:val="0"/>
      <w:adjustRightInd w:val="0"/>
      <w:spacing w:after="0" w:line="250" w:lineRule="exact"/>
      <w:ind w:hanging="274"/>
      <w:jc w:val="both"/>
    </w:pPr>
    <w:rPr>
      <w:rFonts w:ascii="Arial" w:eastAsiaTheme="minorEastAsia" w:hAnsi="Arial" w:cs="Arial"/>
      <w:sz w:val="24"/>
      <w:szCs w:val="24"/>
      <w:lang w:eastAsia="pl-PL"/>
    </w:rPr>
  </w:style>
  <w:style w:type="paragraph" w:customStyle="1" w:styleId="Style3">
    <w:name w:val="Style3"/>
    <w:basedOn w:val="Normalny"/>
    <w:uiPriority w:val="99"/>
    <w:rsid w:val="00FA133B"/>
    <w:pPr>
      <w:widowControl w:val="0"/>
      <w:autoSpaceDE w:val="0"/>
      <w:autoSpaceDN w:val="0"/>
      <w:adjustRightInd w:val="0"/>
      <w:spacing w:after="0" w:line="240" w:lineRule="auto"/>
    </w:pPr>
    <w:rPr>
      <w:rFonts w:ascii="Arial" w:eastAsiaTheme="minorEastAsia" w:hAnsi="Arial" w:cs="Arial"/>
      <w:sz w:val="24"/>
      <w:szCs w:val="24"/>
      <w:lang w:eastAsia="pl-PL"/>
    </w:rPr>
  </w:style>
  <w:style w:type="paragraph" w:customStyle="1" w:styleId="Style4">
    <w:name w:val="Style4"/>
    <w:basedOn w:val="Normalny"/>
    <w:uiPriority w:val="99"/>
    <w:rsid w:val="00FA133B"/>
    <w:pPr>
      <w:widowControl w:val="0"/>
      <w:autoSpaceDE w:val="0"/>
      <w:autoSpaceDN w:val="0"/>
      <w:adjustRightInd w:val="0"/>
      <w:spacing w:after="0" w:line="253" w:lineRule="exact"/>
      <w:jc w:val="both"/>
    </w:pPr>
    <w:rPr>
      <w:rFonts w:ascii="Arial" w:eastAsiaTheme="minorEastAsia" w:hAnsi="Arial" w:cs="Arial"/>
      <w:sz w:val="24"/>
      <w:szCs w:val="24"/>
      <w:lang w:eastAsia="pl-PL"/>
    </w:rPr>
  </w:style>
  <w:style w:type="paragraph" w:customStyle="1" w:styleId="Style5">
    <w:name w:val="Style5"/>
    <w:basedOn w:val="Normalny"/>
    <w:uiPriority w:val="99"/>
    <w:rsid w:val="00FA133B"/>
    <w:pPr>
      <w:widowControl w:val="0"/>
      <w:autoSpaceDE w:val="0"/>
      <w:autoSpaceDN w:val="0"/>
      <w:adjustRightInd w:val="0"/>
      <w:spacing w:after="0" w:line="254" w:lineRule="exact"/>
      <w:ind w:hanging="341"/>
    </w:pPr>
    <w:rPr>
      <w:rFonts w:ascii="Arial" w:eastAsiaTheme="minorEastAsia" w:hAnsi="Arial" w:cs="Arial"/>
      <w:sz w:val="24"/>
      <w:szCs w:val="24"/>
      <w:lang w:eastAsia="pl-PL"/>
    </w:rPr>
  </w:style>
  <w:style w:type="paragraph" w:customStyle="1" w:styleId="Style6">
    <w:name w:val="Style6"/>
    <w:basedOn w:val="Normalny"/>
    <w:uiPriority w:val="99"/>
    <w:rsid w:val="00FA133B"/>
    <w:pPr>
      <w:widowControl w:val="0"/>
      <w:autoSpaceDE w:val="0"/>
      <w:autoSpaceDN w:val="0"/>
      <w:adjustRightInd w:val="0"/>
      <w:spacing w:after="0" w:line="504" w:lineRule="exact"/>
    </w:pPr>
    <w:rPr>
      <w:rFonts w:ascii="Arial" w:eastAsiaTheme="minorEastAsia" w:hAnsi="Arial" w:cs="Arial"/>
      <w:sz w:val="24"/>
      <w:szCs w:val="24"/>
      <w:lang w:eastAsia="pl-PL"/>
    </w:rPr>
  </w:style>
  <w:style w:type="paragraph" w:customStyle="1" w:styleId="Style8">
    <w:name w:val="Style8"/>
    <w:basedOn w:val="Normalny"/>
    <w:uiPriority w:val="99"/>
    <w:rsid w:val="00FA133B"/>
    <w:pPr>
      <w:widowControl w:val="0"/>
      <w:autoSpaceDE w:val="0"/>
      <w:autoSpaceDN w:val="0"/>
      <w:adjustRightInd w:val="0"/>
      <w:spacing w:after="0" w:line="254" w:lineRule="exact"/>
      <w:ind w:hanging="360"/>
      <w:jc w:val="both"/>
    </w:pPr>
    <w:rPr>
      <w:rFonts w:ascii="Arial" w:eastAsiaTheme="minorEastAsia" w:hAnsi="Arial" w:cs="Arial"/>
      <w:sz w:val="24"/>
      <w:szCs w:val="24"/>
      <w:lang w:eastAsia="pl-PL"/>
    </w:rPr>
  </w:style>
  <w:style w:type="paragraph" w:customStyle="1" w:styleId="Style9">
    <w:name w:val="Style9"/>
    <w:basedOn w:val="Normalny"/>
    <w:uiPriority w:val="99"/>
    <w:rsid w:val="00FA133B"/>
    <w:pPr>
      <w:widowControl w:val="0"/>
      <w:autoSpaceDE w:val="0"/>
      <w:autoSpaceDN w:val="0"/>
      <w:adjustRightInd w:val="0"/>
      <w:spacing w:after="0" w:line="504" w:lineRule="exact"/>
      <w:jc w:val="both"/>
    </w:pPr>
    <w:rPr>
      <w:rFonts w:ascii="Arial" w:eastAsiaTheme="minorEastAsia" w:hAnsi="Arial" w:cs="Arial"/>
      <w:sz w:val="24"/>
      <w:szCs w:val="24"/>
      <w:lang w:eastAsia="pl-PL"/>
    </w:rPr>
  </w:style>
  <w:style w:type="character" w:customStyle="1" w:styleId="FontStyle12">
    <w:name w:val="Font Style12"/>
    <w:basedOn w:val="Domylnaczcionkaakapitu"/>
    <w:uiPriority w:val="99"/>
    <w:rsid w:val="00FA133B"/>
    <w:rPr>
      <w:rFonts w:ascii="Arial" w:hAnsi="Arial" w:cs="Arial"/>
      <w:b/>
      <w:bCs/>
      <w:sz w:val="20"/>
      <w:szCs w:val="20"/>
    </w:rPr>
  </w:style>
  <w:style w:type="character" w:customStyle="1" w:styleId="FontStyle13">
    <w:name w:val="Font Style13"/>
    <w:basedOn w:val="Domylnaczcionkaakapitu"/>
    <w:uiPriority w:val="99"/>
    <w:rsid w:val="00FA133B"/>
    <w:rPr>
      <w:rFonts w:ascii="Arial" w:hAnsi="Arial" w:cs="Arial"/>
      <w:sz w:val="20"/>
      <w:szCs w:val="20"/>
    </w:rPr>
  </w:style>
  <w:style w:type="character" w:customStyle="1" w:styleId="FontStyle16">
    <w:name w:val="Font Style16"/>
    <w:basedOn w:val="Domylnaczcionkaakapitu"/>
    <w:uiPriority w:val="99"/>
    <w:rsid w:val="00FA133B"/>
    <w:rPr>
      <w:rFonts w:ascii="Arial" w:hAnsi="Arial" w:cs="Arial"/>
      <w:b/>
      <w:bCs/>
      <w:sz w:val="20"/>
      <w:szCs w:val="20"/>
    </w:rPr>
  </w:style>
  <w:style w:type="paragraph" w:customStyle="1" w:styleId="Style10">
    <w:name w:val="Style10"/>
    <w:basedOn w:val="Normalny"/>
    <w:uiPriority w:val="99"/>
    <w:rsid w:val="007608CC"/>
    <w:pPr>
      <w:widowControl w:val="0"/>
      <w:autoSpaceDE w:val="0"/>
      <w:autoSpaceDN w:val="0"/>
      <w:adjustRightInd w:val="0"/>
      <w:spacing w:after="0" w:line="250" w:lineRule="exact"/>
      <w:ind w:firstLine="763"/>
    </w:pPr>
    <w:rPr>
      <w:rFonts w:ascii="Arial" w:eastAsiaTheme="minorEastAsia" w:hAnsi="Arial" w:cs="Arial"/>
      <w:sz w:val="24"/>
      <w:szCs w:val="24"/>
      <w:lang w:eastAsia="pl-PL"/>
    </w:rPr>
  </w:style>
  <w:style w:type="character" w:styleId="Hipercze">
    <w:name w:val="Hyperlink"/>
    <w:basedOn w:val="Domylnaczcionkaakapitu"/>
    <w:uiPriority w:val="99"/>
    <w:rsid w:val="007608CC"/>
    <w:rPr>
      <w:rFonts w:cs="Times New Roman"/>
      <w:color w:val="0563C1" w:themeColor="hyperlink"/>
      <w:u w:val="single"/>
    </w:rPr>
  </w:style>
  <w:style w:type="paragraph" w:styleId="Akapitzlist">
    <w:name w:val="List Paragraph"/>
    <w:basedOn w:val="Normalny"/>
    <w:uiPriority w:val="34"/>
    <w:qFormat/>
    <w:rsid w:val="002F6970"/>
    <w:pPr>
      <w:ind w:left="720"/>
      <w:contextualSpacing/>
    </w:pPr>
  </w:style>
  <w:style w:type="character" w:styleId="Odwoaniedokomentarza">
    <w:name w:val="annotation reference"/>
    <w:basedOn w:val="Domylnaczcionkaakapitu"/>
    <w:uiPriority w:val="99"/>
    <w:semiHidden/>
    <w:unhideWhenUsed/>
    <w:rsid w:val="00BE387C"/>
    <w:rPr>
      <w:sz w:val="16"/>
      <w:szCs w:val="16"/>
    </w:rPr>
  </w:style>
  <w:style w:type="paragraph" w:styleId="Tekstkomentarza">
    <w:name w:val="annotation text"/>
    <w:basedOn w:val="Normalny"/>
    <w:link w:val="TekstkomentarzaZnak"/>
    <w:uiPriority w:val="99"/>
    <w:unhideWhenUsed/>
    <w:rsid w:val="00BE387C"/>
    <w:pPr>
      <w:spacing w:line="240" w:lineRule="auto"/>
    </w:pPr>
    <w:rPr>
      <w:sz w:val="20"/>
      <w:szCs w:val="20"/>
    </w:rPr>
  </w:style>
  <w:style w:type="character" w:customStyle="1" w:styleId="TekstkomentarzaZnak">
    <w:name w:val="Tekst komentarza Znak"/>
    <w:basedOn w:val="Domylnaczcionkaakapitu"/>
    <w:link w:val="Tekstkomentarza"/>
    <w:uiPriority w:val="99"/>
    <w:rsid w:val="00BE387C"/>
    <w:rPr>
      <w:sz w:val="20"/>
      <w:szCs w:val="20"/>
    </w:rPr>
  </w:style>
  <w:style w:type="paragraph" w:styleId="Tematkomentarza">
    <w:name w:val="annotation subject"/>
    <w:basedOn w:val="Tekstkomentarza"/>
    <w:next w:val="Tekstkomentarza"/>
    <w:link w:val="TematkomentarzaZnak"/>
    <w:uiPriority w:val="99"/>
    <w:semiHidden/>
    <w:unhideWhenUsed/>
    <w:rsid w:val="00BE387C"/>
    <w:rPr>
      <w:b/>
      <w:bCs/>
    </w:rPr>
  </w:style>
  <w:style w:type="character" w:customStyle="1" w:styleId="TematkomentarzaZnak">
    <w:name w:val="Temat komentarza Znak"/>
    <w:basedOn w:val="TekstkomentarzaZnak"/>
    <w:link w:val="Tematkomentarza"/>
    <w:uiPriority w:val="99"/>
    <w:semiHidden/>
    <w:rsid w:val="00BE387C"/>
    <w:rPr>
      <w:b/>
      <w:bCs/>
      <w:sz w:val="20"/>
      <w:szCs w:val="20"/>
    </w:rPr>
  </w:style>
  <w:style w:type="paragraph" w:styleId="Tekstdymka">
    <w:name w:val="Balloon Text"/>
    <w:basedOn w:val="Normalny"/>
    <w:link w:val="TekstdymkaZnak"/>
    <w:uiPriority w:val="99"/>
    <w:semiHidden/>
    <w:unhideWhenUsed/>
    <w:rsid w:val="00BE38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387C"/>
    <w:rPr>
      <w:rFonts w:ascii="Segoe UI" w:hAnsi="Segoe UI" w:cs="Segoe UI"/>
      <w:sz w:val="18"/>
      <w:szCs w:val="18"/>
    </w:rPr>
  </w:style>
  <w:style w:type="paragraph" w:styleId="Nagwek">
    <w:name w:val="header"/>
    <w:basedOn w:val="Normalny"/>
    <w:link w:val="NagwekZnak"/>
    <w:uiPriority w:val="99"/>
    <w:unhideWhenUsed/>
    <w:rsid w:val="003203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0393"/>
  </w:style>
  <w:style w:type="paragraph" w:styleId="Stopka">
    <w:name w:val="footer"/>
    <w:basedOn w:val="Normalny"/>
    <w:link w:val="StopkaZnak"/>
    <w:uiPriority w:val="99"/>
    <w:unhideWhenUsed/>
    <w:rsid w:val="003203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0393"/>
  </w:style>
  <w:style w:type="paragraph" w:styleId="Zwykytekst">
    <w:name w:val="Plain Text"/>
    <w:basedOn w:val="Normalny"/>
    <w:link w:val="ZwykytekstZnak"/>
    <w:uiPriority w:val="99"/>
    <w:unhideWhenUsed/>
    <w:rsid w:val="006D189F"/>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6D189F"/>
    <w:rPr>
      <w:rFonts w:ascii="Calibri" w:eastAsia="Calibri" w:hAnsi="Calibri" w:cs="Times New Roman"/>
      <w:szCs w:val="21"/>
    </w:rPr>
  </w:style>
  <w:style w:type="paragraph" w:styleId="Poprawka">
    <w:name w:val="Revision"/>
    <w:hidden/>
    <w:uiPriority w:val="99"/>
    <w:semiHidden/>
    <w:rsid w:val="00ED2ED3"/>
    <w:pPr>
      <w:spacing w:after="0" w:line="240" w:lineRule="auto"/>
    </w:pPr>
  </w:style>
  <w:style w:type="paragraph" w:styleId="Tekstpodstawowy">
    <w:name w:val="Body Text"/>
    <w:basedOn w:val="Normalny"/>
    <w:link w:val="TekstpodstawowyZnak"/>
    <w:rsid w:val="00B318F9"/>
    <w:pPr>
      <w:spacing w:after="120" w:line="276" w:lineRule="auto"/>
    </w:pPr>
    <w:rPr>
      <w:rFonts w:ascii="Calibri" w:eastAsia="Times New Roman" w:hAnsi="Calibri" w:cs="Times New Roman"/>
    </w:rPr>
  </w:style>
  <w:style w:type="character" w:customStyle="1" w:styleId="TekstpodstawowyZnak">
    <w:name w:val="Tekst podstawowy Znak"/>
    <w:basedOn w:val="Domylnaczcionkaakapitu"/>
    <w:link w:val="Tekstpodstawowy"/>
    <w:rsid w:val="00B318F9"/>
    <w:rPr>
      <w:rFonts w:ascii="Calibri" w:eastAsia="Times New Roman" w:hAnsi="Calibri" w:cs="Times New Roman"/>
    </w:rPr>
  </w:style>
  <w:style w:type="paragraph" w:customStyle="1" w:styleId="ZnakZnak3">
    <w:name w:val="Znak Znak3"/>
    <w:basedOn w:val="Normalny"/>
    <w:rsid w:val="00B318F9"/>
    <w:pPr>
      <w:spacing w:after="0" w:line="360" w:lineRule="auto"/>
      <w:ind w:right="23"/>
      <w:jc w:val="both"/>
    </w:pPr>
    <w:rPr>
      <w:rFonts w:ascii="Verdana" w:eastAsia="Times New Roman" w:hAnsi="Verdana"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244506">
      <w:bodyDiv w:val="1"/>
      <w:marLeft w:val="0"/>
      <w:marRight w:val="0"/>
      <w:marTop w:val="0"/>
      <w:marBottom w:val="0"/>
      <w:divBdr>
        <w:top w:val="none" w:sz="0" w:space="0" w:color="auto"/>
        <w:left w:val="none" w:sz="0" w:space="0" w:color="auto"/>
        <w:bottom w:val="none" w:sz="0" w:space="0" w:color="auto"/>
        <w:right w:val="none" w:sz="0" w:space="0" w:color="auto"/>
      </w:divBdr>
    </w:div>
    <w:div w:id="944733569">
      <w:bodyDiv w:val="1"/>
      <w:marLeft w:val="0"/>
      <w:marRight w:val="0"/>
      <w:marTop w:val="0"/>
      <w:marBottom w:val="0"/>
      <w:divBdr>
        <w:top w:val="none" w:sz="0" w:space="0" w:color="auto"/>
        <w:left w:val="none" w:sz="0" w:space="0" w:color="auto"/>
        <w:bottom w:val="none" w:sz="0" w:space="0" w:color="auto"/>
        <w:right w:val="none" w:sz="0" w:space="0" w:color="auto"/>
      </w:divBdr>
    </w:div>
    <w:div w:id="1035303119">
      <w:bodyDiv w:val="1"/>
      <w:marLeft w:val="0"/>
      <w:marRight w:val="0"/>
      <w:marTop w:val="0"/>
      <w:marBottom w:val="0"/>
      <w:divBdr>
        <w:top w:val="none" w:sz="0" w:space="0" w:color="auto"/>
        <w:left w:val="none" w:sz="0" w:space="0" w:color="auto"/>
        <w:bottom w:val="none" w:sz="0" w:space="0" w:color="auto"/>
        <w:right w:val="none" w:sz="0" w:space="0" w:color="auto"/>
      </w:divBdr>
    </w:div>
    <w:div w:id="1055467548">
      <w:bodyDiv w:val="1"/>
      <w:marLeft w:val="0"/>
      <w:marRight w:val="0"/>
      <w:marTop w:val="0"/>
      <w:marBottom w:val="0"/>
      <w:divBdr>
        <w:top w:val="none" w:sz="0" w:space="0" w:color="auto"/>
        <w:left w:val="none" w:sz="0" w:space="0" w:color="auto"/>
        <w:bottom w:val="none" w:sz="0" w:space="0" w:color="auto"/>
        <w:right w:val="none" w:sz="0" w:space="0" w:color="auto"/>
      </w:divBdr>
    </w:div>
    <w:div w:id="1451123491">
      <w:bodyDiv w:val="1"/>
      <w:marLeft w:val="0"/>
      <w:marRight w:val="0"/>
      <w:marTop w:val="0"/>
      <w:marBottom w:val="0"/>
      <w:divBdr>
        <w:top w:val="none" w:sz="0" w:space="0" w:color="auto"/>
        <w:left w:val="none" w:sz="0" w:space="0" w:color="auto"/>
        <w:bottom w:val="none" w:sz="0" w:space="0" w:color="auto"/>
        <w:right w:val="none" w:sz="0" w:space="0" w:color="auto"/>
      </w:divBdr>
    </w:div>
    <w:div w:id="174719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25F70-4764-485D-87EB-51206ED0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2725</Words>
  <Characters>16354</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Pankiewicz-Kujawa Żaneta (ANW)</dc:creator>
  <cp:lastModifiedBy>Górniak Natalia (ANW)</cp:lastModifiedBy>
  <cp:revision>15</cp:revision>
  <dcterms:created xsi:type="dcterms:W3CDTF">2025-08-26T07:33:00Z</dcterms:created>
  <dcterms:modified xsi:type="dcterms:W3CDTF">2025-09-10T06:05:00Z</dcterms:modified>
</cp:coreProperties>
</file>